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B7C8" w14:textId="18695958" w:rsidR="00342E37" w:rsidRDefault="00342E37" w:rsidP="00342E37">
      <w:pPr>
        <w:ind w:left="270"/>
        <w:rPr>
          <w:rFonts w:ascii="Century Gothic" w:hAnsi="Century Gothic" w:cs="Arial"/>
          <w:b/>
          <w:noProof/>
          <w:color w:val="808080" w:themeColor="background1" w:themeShade="80"/>
          <w:sz w:val="15"/>
          <w:szCs w:val="36"/>
        </w:rPr>
      </w:pPr>
    </w:p>
    <w:tbl>
      <w:tblPr>
        <w:tblW w:w="11376" w:type="dxa"/>
        <w:tblLook w:val="04A0" w:firstRow="1" w:lastRow="0" w:firstColumn="1" w:lastColumn="0" w:noHBand="0" w:noVBand="1"/>
      </w:tblPr>
      <w:tblGrid>
        <w:gridCol w:w="3665"/>
        <w:gridCol w:w="3662"/>
        <w:gridCol w:w="3662"/>
        <w:gridCol w:w="387"/>
      </w:tblGrid>
      <w:tr w:rsidR="004D6B11" w:rsidRPr="004D6B11" w14:paraId="5A4D7233" w14:textId="77777777" w:rsidTr="004D6B11">
        <w:trPr>
          <w:trHeight w:val="1428"/>
        </w:trPr>
        <w:tc>
          <w:tcPr>
            <w:tcW w:w="11376" w:type="dxa"/>
            <w:gridSpan w:val="4"/>
            <w:tcBorders>
              <w:top w:val="nil"/>
              <w:left w:val="nil"/>
              <w:bottom w:val="nil"/>
              <w:right w:val="nil"/>
            </w:tcBorders>
            <w:shd w:val="clear" w:color="auto" w:fill="auto"/>
            <w:noWrap/>
            <w:vAlign w:val="bottom"/>
            <w:hideMark/>
          </w:tcPr>
          <w:p w14:paraId="05224751" w14:textId="61EAEC4D" w:rsidR="004D6B11" w:rsidRPr="004D6B11" w:rsidRDefault="004D6B11" w:rsidP="004D6B11">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11160"/>
            </w:tblGrid>
            <w:tr w:rsidR="004D6B11" w:rsidRPr="004D6B11" w14:paraId="6FEC8801" w14:textId="77777777">
              <w:trPr>
                <w:trHeight w:val="1428"/>
                <w:tblCellSpacing w:w="0" w:type="dxa"/>
              </w:trPr>
              <w:tc>
                <w:tcPr>
                  <w:tcW w:w="12840" w:type="dxa"/>
                  <w:tcBorders>
                    <w:top w:val="nil"/>
                    <w:left w:val="nil"/>
                    <w:bottom w:val="nil"/>
                    <w:right w:val="nil"/>
                  </w:tcBorders>
                  <w:shd w:val="clear" w:color="auto" w:fill="auto"/>
                  <w:noWrap/>
                  <w:vAlign w:val="center"/>
                  <w:hideMark/>
                </w:tcPr>
                <w:p w14:paraId="0F169205" w14:textId="1C955345" w:rsidR="004D6B11" w:rsidRPr="004D6B11" w:rsidRDefault="00643C61" w:rsidP="004D6B11">
                  <w:pPr>
                    <w:spacing w:after="0" w:line="240" w:lineRule="auto"/>
                    <w:rPr>
                      <w:rFonts w:ascii="Calibri" w:eastAsia="Times New Roman" w:hAnsi="Calibri" w:cs="Calibri"/>
                      <w:color w:val="000000"/>
                    </w:rPr>
                  </w:pPr>
                  <w:r w:rsidRPr="004D6B11">
                    <w:rPr>
                      <w:rFonts w:ascii="Calibri" w:eastAsia="Times New Roman" w:hAnsi="Calibri" w:cs="Calibri"/>
                      <w:noProof/>
                      <w:color w:val="000000"/>
                    </w:rPr>
                    <w:drawing>
                      <wp:anchor distT="0" distB="0" distL="114300" distR="114300" simplePos="0" relativeHeight="251659264" behindDoc="0" locked="0" layoutInCell="1" allowOverlap="1" wp14:anchorId="527C49A6" wp14:editId="581A9D28">
                        <wp:simplePos x="0" y="0"/>
                        <wp:positionH relativeFrom="column">
                          <wp:posOffset>24765</wp:posOffset>
                        </wp:positionH>
                        <wp:positionV relativeFrom="paragraph">
                          <wp:posOffset>1270</wp:posOffset>
                        </wp:positionV>
                        <wp:extent cx="1318260" cy="914400"/>
                        <wp:effectExtent l="0" t="0" r="0" b="0"/>
                        <wp:wrapNone/>
                        <wp:docPr id="2" name="Picture 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18260" cy="914400"/>
                                </a:xfrm>
                                <a:prstGeom prst="rect">
                                  <a:avLst/>
                                </a:prstGeom>
                              </pic:spPr>
                            </pic:pic>
                          </a:graphicData>
                        </a:graphic>
                        <wp14:sizeRelH relativeFrom="page">
                          <wp14:pctWidth>0</wp14:pctWidth>
                        </wp14:sizeRelH>
                        <wp14:sizeRelV relativeFrom="page">
                          <wp14:pctHeight>0</wp14:pctHeight>
                        </wp14:sizeRelV>
                      </wp:anchor>
                    </w:drawing>
                  </w:r>
                </w:p>
              </w:tc>
            </w:tr>
          </w:tbl>
          <w:p w14:paraId="602A856C" w14:textId="77777777" w:rsidR="004D6B11" w:rsidRPr="004D6B11" w:rsidRDefault="004D6B11" w:rsidP="004D6B11">
            <w:pPr>
              <w:spacing w:after="0" w:line="240" w:lineRule="auto"/>
              <w:rPr>
                <w:rFonts w:ascii="Calibri" w:eastAsia="Times New Roman" w:hAnsi="Calibri" w:cs="Calibri"/>
                <w:color w:val="000000"/>
              </w:rPr>
            </w:pPr>
          </w:p>
        </w:tc>
      </w:tr>
      <w:tr w:rsidR="004D6B11" w:rsidRPr="004D6B11" w14:paraId="61A87477" w14:textId="77777777" w:rsidTr="004D6B11">
        <w:trPr>
          <w:trHeight w:val="276"/>
        </w:trPr>
        <w:tc>
          <w:tcPr>
            <w:tcW w:w="3673" w:type="dxa"/>
            <w:tcBorders>
              <w:top w:val="nil"/>
              <w:left w:val="nil"/>
              <w:bottom w:val="nil"/>
              <w:right w:val="nil"/>
            </w:tcBorders>
            <w:shd w:val="clear" w:color="auto" w:fill="auto"/>
            <w:noWrap/>
            <w:vAlign w:val="center"/>
            <w:hideMark/>
          </w:tcPr>
          <w:p w14:paraId="6822F2EE"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3671" w:type="dxa"/>
            <w:tcBorders>
              <w:top w:val="nil"/>
              <w:left w:val="nil"/>
              <w:bottom w:val="nil"/>
              <w:right w:val="nil"/>
            </w:tcBorders>
            <w:shd w:val="clear" w:color="auto" w:fill="auto"/>
            <w:noWrap/>
            <w:vAlign w:val="center"/>
            <w:hideMark/>
          </w:tcPr>
          <w:p w14:paraId="1FCE7D96" w14:textId="77777777" w:rsidR="004D6B11" w:rsidRPr="004D6B11" w:rsidRDefault="004D6B11" w:rsidP="004D6B11">
            <w:pPr>
              <w:spacing w:after="0" w:line="240" w:lineRule="auto"/>
              <w:jc w:val="center"/>
              <w:rPr>
                <w:rFonts w:ascii="Times New Roman" w:eastAsia="Times New Roman" w:hAnsi="Times New Roman" w:cs="Times New Roman"/>
                <w:sz w:val="20"/>
                <w:szCs w:val="20"/>
              </w:rPr>
            </w:pPr>
          </w:p>
        </w:tc>
        <w:tc>
          <w:tcPr>
            <w:tcW w:w="3671" w:type="dxa"/>
            <w:tcBorders>
              <w:top w:val="nil"/>
              <w:left w:val="nil"/>
              <w:bottom w:val="nil"/>
              <w:right w:val="nil"/>
            </w:tcBorders>
            <w:shd w:val="clear" w:color="auto" w:fill="auto"/>
            <w:noWrap/>
            <w:vAlign w:val="center"/>
            <w:hideMark/>
          </w:tcPr>
          <w:p w14:paraId="4FB4B743" w14:textId="77777777" w:rsidR="004D6B11" w:rsidRPr="004D6B11" w:rsidRDefault="004D6B11" w:rsidP="004D6B11">
            <w:pPr>
              <w:spacing w:after="0" w:line="240" w:lineRule="auto"/>
              <w:jc w:val="center"/>
              <w:rPr>
                <w:rFonts w:ascii="Times New Roman" w:eastAsia="Times New Roman" w:hAnsi="Times New Roman" w:cs="Times New Roman"/>
                <w:sz w:val="20"/>
                <w:szCs w:val="20"/>
              </w:rPr>
            </w:pPr>
          </w:p>
        </w:tc>
        <w:tc>
          <w:tcPr>
            <w:tcW w:w="361" w:type="dxa"/>
            <w:tcBorders>
              <w:top w:val="nil"/>
              <w:left w:val="nil"/>
              <w:bottom w:val="nil"/>
              <w:right w:val="nil"/>
            </w:tcBorders>
            <w:shd w:val="clear" w:color="auto" w:fill="auto"/>
            <w:noWrap/>
            <w:vAlign w:val="center"/>
            <w:hideMark/>
          </w:tcPr>
          <w:p w14:paraId="62E76206" w14:textId="77777777" w:rsidR="004D6B11" w:rsidRPr="004D6B11" w:rsidRDefault="004D6B11" w:rsidP="004D6B11">
            <w:pPr>
              <w:spacing w:after="0" w:line="240" w:lineRule="auto"/>
              <w:jc w:val="center"/>
              <w:rPr>
                <w:rFonts w:ascii="Times New Roman" w:eastAsia="Times New Roman" w:hAnsi="Times New Roman" w:cs="Times New Roman"/>
                <w:sz w:val="20"/>
                <w:szCs w:val="20"/>
              </w:rPr>
            </w:pPr>
          </w:p>
        </w:tc>
      </w:tr>
      <w:tr w:rsidR="004D6B11" w:rsidRPr="004D6B11" w14:paraId="1F4BEF35" w14:textId="77777777" w:rsidTr="004D6B11">
        <w:trPr>
          <w:trHeight w:val="492"/>
        </w:trPr>
        <w:tc>
          <w:tcPr>
            <w:tcW w:w="11376" w:type="dxa"/>
            <w:gridSpan w:val="4"/>
            <w:tcBorders>
              <w:top w:val="nil"/>
              <w:left w:val="nil"/>
              <w:bottom w:val="nil"/>
              <w:right w:val="nil"/>
            </w:tcBorders>
            <w:shd w:val="clear" w:color="auto" w:fill="auto"/>
            <w:noWrap/>
            <w:vAlign w:val="center"/>
            <w:hideMark/>
          </w:tcPr>
          <w:p w14:paraId="1688F5D7" w14:textId="0CABBA55" w:rsidR="004D6B11" w:rsidRPr="004D6B11" w:rsidRDefault="004D6B11" w:rsidP="004D6B11">
            <w:pPr>
              <w:spacing w:after="0" w:line="240" w:lineRule="auto"/>
              <w:jc w:val="center"/>
              <w:rPr>
                <w:rFonts w:ascii="Arial" w:eastAsia="Times New Roman" w:hAnsi="Arial" w:cs="Arial"/>
                <w:b/>
                <w:bCs/>
                <w:color w:val="000000"/>
                <w:sz w:val="40"/>
                <w:szCs w:val="40"/>
              </w:rPr>
            </w:pPr>
            <w:r w:rsidRPr="004D6B11">
              <w:rPr>
                <w:rFonts w:ascii="Arial" w:eastAsia="Times New Roman" w:hAnsi="Arial" w:cs="Arial"/>
                <w:b/>
                <w:bCs/>
                <w:color w:val="000000"/>
                <w:sz w:val="40"/>
                <w:szCs w:val="40"/>
              </w:rPr>
              <w:t>ANNEX 8</w:t>
            </w:r>
          </w:p>
        </w:tc>
      </w:tr>
      <w:tr w:rsidR="004D6B11" w:rsidRPr="004D6B11" w14:paraId="472344E2" w14:textId="77777777" w:rsidTr="00206792">
        <w:trPr>
          <w:trHeight w:val="63"/>
        </w:trPr>
        <w:tc>
          <w:tcPr>
            <w:tcW w:w="11376" w:type="dxa"/>
            <w:gridSpan w:val="4"/>
            <w:tcBorders>
              <w:top w:val="nil"/>
              <w:left w:val="nil"/>
              <w:bottom w:val="nil"/>
              <w:right w:val="nil"/>
            </w:tcBorders>
            <w:shd w:val="clear" w:color="auto" w:fill="auto"/>
            <w:noWrap/>
            <w:vAlign w:val="center"/>
            <w:hideMark/>
          </w:tcPr>
          <w:p w14:paraId="243F6A55" w14:textId="77777777" w:rsidR="004D6B11" w:rsidRDefault="004D6B11" w:rsidP="004D6B11">
            <w:pPr>
              <w:spacing w:after="0" w:line="240" w:lineRule="auto"/>
              <w:jc w:val="center"/>
              <w:rPr>
                <w:rFonts w:ascii="Arial" w:eastAsia="Times New Roman" w:hAnsi="Arial" w:cs="Arial"/>
                <w:b/>
                <w:bCs/>
                <w:color w:val="000000"/>
                <w:sz w:val="36"/>
                <w:szCs w:val="36"/>
              </w:rPr>
            </w:pPr>
            <w:r w:rsidRPr="004D6B11">
              <w:rPr>
                <w:rFonts w:ascii="Arial" w:eastAsia="Times New Roman" w:hAnsi="Arial" w:cs="Arial"/>
                <w:b/>
                <w:bCs/>
                <w:color w:val="000000"/>
                <w:sz w:val="36"/>
                <w:szCs w:val="36"/>
              </w:rPr>
              <w:t>Project References</w:t>
            </w:r>
            <w:r w:rsidR="0049204C">
              <w:rPr>
                <w:rFonts w:ascii="Arial" w:eastAsia="Times New Roman" w:hAnsi="Arial" w:cs="Arial"/>
                <w:b/>
                <w:bCs/>
                <w:color w:val="000000"/>
                <w:sz w:val="36"/>
                <w:szCs w:val="36"/>
              </w:rPr>
              <w:t xml:space="preserve"> List</w:t>
            </w:r>
          </w:p>
          <w:p w14:paraId="51FBE23E" w14:textId="14E53653" w:rsidR="00643C61" w:rsidRPr="00643C61" w:rsidRDefault="00B35B31" w:rsidP="004D6B11">
            <w:pPr>
              <w:spacing w:after="0" w:line="240" w:lineRule="auto"/>
              <w:jc w:val="center"/>
              <w:rPr>
                <w:rFonts w:ascii="Arial" w:eastAsia="Times New Roman" w:hAnsi="Arial" w:cs="Arial"/>
                <w:color w:val="000000"/>
                <w:sz w:val="36"/>
                <w:szCs w:val="36"/>
              </w:rPr>
            </w:pPr>
            <w:r w:rsidRPr="00B35B31">
              <w:rPr>
                <w:rFonts w:ascii="Arial" w:eastAsia="Times New Roman" w:hAnsi="Arial" w:cs="Arial"/>
                <w:color w:val="000000"/>
                <w:sz w:val="24"/>
                <w:szCs w:val="24"/>
              </w:rPr>
              <w:t>ENISA/2024/OP/0006 - Production and supply of branded promotional material</w:t>
            </w:r>
          </w:p>
        </w:tc>
      </w:tr>
    </w:tbl>
    <w:p w14:paraId="7DCACF50" w14:textId="77777777" w:rsidR="00206792" w:rsidRDefault="00206792" w:rsidP="00206792">
      <w:pPr>
        <w:spacing w:after="0" w:line="240" w:lineRule="auto"/>
        <w:ind w:firstLine="284"/>
        <w:rPr>
          <w:rFonts w:ascii="Arial" w:eastAsia="Times New Roman" w:hAnsi="Arial" w:cs="Arial"/>
          <w:i/>
          <w:iCs/>
        </w:rPr>
      </w:pPr>
    </w:p>
    <w:p w14:paraId="6B9FF622" w14:textId="22347C56" w:rsidR="004D6B11" w:rsidRPr="007A3148" w:rsidRDefault="004D6B11" w:rsidP="007A3148">
      <w:pPr>
        <w:spacing w:after="0" w:line="240" w:lineRule="auto"/>
        <w:ind w:firstLine="284"/>
        <w:jc w:val="center"/>
        <w:rPr>
          <w:rFonts w:ascii="Arial" w:eastAsia="Times New Roman" w:hAnsi="Arial" w:cs="Arial"/>
          <w:i/>
          <w:iCs/>
          <w:color w:val="FF0000"/>
          <w:u w:val="single"/>
        </w:rPr>
      </w:pPr>
      <w:r w:rsidRPr="007A3148">
        <w:rPr>
          <w:rFonts w:ascii="Arial" w:eastAsia="Times New Roman" w:hAnsi="Arial" w:cs="Arial"/>
          <w:i/>
          <w:iCs/>
          <w:color w:val="FF0000"/>
          <w:u w:val="single"/>
        </w:rPr>
        <w:t xml:space="preserve">Tenderers are requested to fill </w:t>
      </w:r>
      <w:r w:rsidR="00470E6F" w:rsidRPr="007A3148">
        <w:rPr>
          <w:rFonts w:ascii="Arial" w:eastAsia="Times New Roman" w:hAnsi="Arial" w:cs="Arial"/>
          <w:i/>
          <w:iCs/>
          <w:color w:val="FF0000"/>
          <w:u w:val="single"/>
        </w:rPr>
        <w:t xml:space="preserve">all </w:t>
      </w:r>
      <w:r w:rsidRPr="007A3148">
        <w:rPr>
          <w:rFonts w:ascii="Arial" w:eastAsia="Times New Roman" w:hAnsi="Arial" w:cs="Arial"/>
          <w:i/>
          <w:iCs/>
          <w:color w:val="FF0000"/>
          <w:u w:val="single"/>
        </w:rPr>
        <w:t>the cells</w:t>
      </w:r>
      <w:r w:rsidR="00206792" w:rsidRPr="007A3148">
        <w:rPr>
          <w:rFonts w:ascii="Arial" w:eastAsia="Times New Roman" w:hAnsi="Arial" w:cs="Arial"/>
          <w:i/>
          <w:iCs/>
          <w:color w:val="FF0000"/>
          <w:u w:val="single"/>
        </w:rPr>
        <w:t>.</w:t>
      </w:r>
    </w:p>
    <w:p w14:paraId="5292C0FD" w14:textId="77777777" w:rsidR="00301133" w:rsidRDefault="00301133" w:rsidP="00206792">
      <w:pPr>
        <w:spacing w:after="0" w:line="240" w:lineRule="auto"/>
        <w:ind w:firstLine="284"/>
        <w:rPr>
          <w:rFonts w:ascii="Arial" w:eastAsia="Times New Roman" w:hAnsi="Arial" w:cs="Arial"/>
          <w:i/>
          <w:iCs/>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783"/>
        <w:gridCol w:w="1469"/>
      </w:tblGrid>
      <w:tr w:rsidR="00342E37" w:rsidRPr="00241918" w14:paraId="625F48CB" w14:textId="77777777" w:rsidTr="008C2466">
        <w:trPr>
          <w:trHeight w:val="432"/>
        </w:trPr>
        <w:tc>
          <w:tcPr>
            <w:tcW w:w="4692" w:type="dxa"/>
            <w:shd w:val="clear" w:color="auto" w:fill="323E4F" w:themeFill="text2" w:themeFillShade="BF"/>
            <w:vAlign w:val="center"/>
          </w:tcPr>
          <w:p w14:paraId="61572EF2" w14:textId="72982D71" w:rsidR="00342E37" w:rsidRPr="00241918" w:rsidRDefault="004D6B11" w:rsidP="00342E37">
            <w:pPr>
              <w:rPr>
                <w:rFonts w:ascii="Arial" w:hAnsi="Arial" w:cs="Arial"/>
                <w:b/>
                <w:noProof/>
                <w:color w:val="FFFFFF" w:themeColor="background1"/>
              </w:rPr>
            </w:pPr>
            <w:r w:rsidRPr="00241918">
              <w:rPr>
                <w:rFonts w:ascii="Arial" w:hAnsi="Arial" w:cs="Arial"/>
                <w:b/>
                <w:noProof/>
                <w:color w:val="FFFFFF" w:themeColor="background1"/>
              </w:rPr>
              <w:t>Project</w:t>
            </w:r>
            <w:r w:rsidR="00206792" w:rsidRPr="00241918">
              <w:rPr>
                <w:rFonts w:ascii="Arial" w:hAnsi="Arial" w:cs="Arial"/>
                <w:b/>
                <w:noProof/>
                <w:color w:val="FFFFFF" w:themeColor="background1"/>
              </w:rPr>
              <w:t xml:space="preserve"> Reference </w:t>
            </w:r>
            <w:r w:rsidRPr="00241918">
              <w:rPr>
                <w:rFonts w:ascii="Arial" w:hAnsi="Arial" w:cs="Arial"/>
                <w:b/>
                <w:noProof/>
                <w:color w:val="FFFFFF" w:themeColor="background1"/>
              </w:rPr>
              <w:t xml:space="preserve"> No 1</w:t>
            </w:r>
          </w:p>
        </w:tc>
        <w:tc>
          <w:tcPr>
            <w:tcW w:w="6378" w:type="dxa"/>
            <w:gridSpan w:val="3"/>
            <w:vAlign w:val="center"/>
          </w:tcPr>
          <w:p w14:paraId="68B0D16E" w14:textId="0F6723E8" w:rsidR="00342E37" w:rsidRPr="00241918" w:rsidRDefault="00241918" w:rsidP="00342E37">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92666F" w:rsidRPr="004D6B11" w14:paraId="672CAB32" w14:textId="77777777" w:rsidTr="008C2466">
        <w:trPr>
          <w:trHeight w:val="432"/>
        </w:trPr>
        <w:tc>
          <w:tcPr>
            <w:tcW w:w="4692" w:type="dxa"/>
            <w:shd w:val="clear" w:color="auto" w:fill="323E4F" w:themeFill="text2" w:themeFillShade="BF"/>
            <w:vAlign w:val="center"/>
          </w:tcPr>
          <w:p w14:paraId="7C7879CC" w14:textId="1D80697D" w:rsidR="0092666F" w:rsidRPr="004D6B11" w:rsidRDefault="004D6B11" w:rsidP="00342E37">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34E57016" w14:textId="77777777" w:rsidR="0092666F" w:rsidRPr="004D6B11" w:rsidRDefault="0092666F" w:rsidP="00342E37">
            <w:pPr>
              <w:rPr>
                <w:rFonts w:ascii="Arial" w:hAnsi="Arial" w:cs="Arial"/>
                <w:noProof/>
                <w:color w:val="000000" w:themeColor="text1"/>
              </w:rPr>
            </w:pPr>
          </w:p>
        </w:tc>
        <w:tc>
          <w:tcPr>
            <w:tcW w:w="2783" w:type="dxa"/>
            <w:shd w:val="clear" w:color="auto" w:fill="323E4F" w:themeFill="text2" w:themeFillShade="BF"/>
            <w:vAlign w:val="center"/>
          </w:tcPr>
          <w:p w14:paraId="6109C1E6" w14:textId="34580614" w:rsidR="0092666F" w:rsidRPr="004D6B11" w:rsidRDefault="005624C1" w:rsidP="00342E37">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69" w:type="dxa"/>
            <w:vAlign w:val="center"/>
          </w:tcPr>
          <w:p w14:paraId="4E608073" w14:textId="77777777" w:rsidR="0092666F" w:rsidRPr="004D6B11" w:rsidRDefault="0092666F" w:rsidP="00342E37">
            <w:pPr>
              <w:rPr>
                <w:rFonts w:ascii="Arial" w:hAnsi="Arial" w:cs="Arial"/>
                <w:noProof/>
                <w:color w:val="000000" w:themeColor="text1"/>
              </w:rPr>
            </w:pPr>
          </w:p>
        </w:tc>
      </w:tr>
      <w:tr w:rsidR="004D6B11" w:rsidRPr="004D6B11" w14:paraId="7DAFCA12" w14:textId="77777777" w:rsidTr="008C2466">
        <w:trPr>
          <w:trHeight w:val="432"/>
        </w:trPr>
        <w:tc>
          <w:tcPr>
            <w:tcW w:w="4692" w:type="dxa"/>
            <w:shd w:val="clear" w:color="auto" w:fill="323E4F" w:themeFill="text2" w:themeFillShade="BF"/>
            <w:vAlign w:val="center"/>
          </w:tcPr>
          <w:p w14:paraId="7B4E2A7F" w14:textId="2FEDF5CC" w:rsidR="004D6B11" w:rsidRPr="004D6B11" w:rsidRDefault="005624C1" w:rsidP="004D6B11">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00C14F4A" w14:textId="77777777" w:rsidR="004D6B11" w:rsidRPr="004D6B11" w:rsidRDefault="004D6B11" w:rsidP="004D6B11">
            <w:pPr>
              <w:rPr>
                <w:rFonts w:ascii="Arial" w:hAnsi="Arial" w:cs="Arial"/>
                <w:noProof/>
                <w:color w:val="000000" w:themeColor="text1"/>
              </w:rPr>
            </w:pPr>
          </w:p>
        </w:tc>
        <w:tc>
          <w:tcPr>
            <w:tcW w:w="2783" w:type="dxa"/>
            <w:shd w:val="clear" w:color="auto" w:fill="323E4F" w:themeFill="text2" w:themeFillShade="BF"/>
            <w:vAlign w:val="center"/>
          </w:tcPr>
          <w:p w14:paraId="130B74D2" w14:textId="56FB71DB" w:rsidR="004D6B11" w:rsidRPr="004D6B11" w:rsidRDefault="005624C1" w:rsidP="004D6B11">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69" w:type="dxa"/>
            <w:vAlign w:val="center"/>
          </w:tcPr>
          <w:p w14:paraId="398D52D7" w14:textId="77777777" w:rsidR="004D6B11" w:rsidRPr="004D6B11" w:rsidRDefault="004D6B11" w:rsidP="004D6B11">
            <w:pPr>
              <w:rPr>
                <w:rFonts w:ascii="Arial" w:hAnsi="Arial" w:cs="Arial"/>
                <w:noProof/>
                <w:color w:val="000000" w:themeColor="text1"/>
              </w:rPr>
            </w:pPr>
          </w:p>
        </w:tc>
      </w:tr>
      <w:tr w:rsidR="004D6B11" w:rsidRPr="004D6B11" w14:paraId="7DC2B290" w14:textId="77777777" w:rsidTr="008C2466">
        <w:trPr>
          <w:trHeight w:val="432"/>
        </w:trPr>
        <w:tc>
          <w:tcPr>
            <w:tcW w:w="4692" w:type="dxa"/>
            <w:shd w:val="clear" w:color="auto" w:fill="323E4F" w:themeFill="text2" w:themeFillShade="BF"/>
            <w:vAlign w:val="center"/>
          </w:tcPr>
          <w:p w14:paraId="139F50F7" w14:textId="19EA444D" w:rsidR="004D6B11" w:rsidRPr="004D6B11" w:rsidRDefault="005624C1" w:rsidP="004D6B11">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61F1C555" w14:textId="77777777" w:rsidR="004D6B11" w:rsidRPr="004D6B11" w:rsidRDefault="004D6B11" w:rsidP="004D6B11">
            <w:pPr>
              <w:rPr>
                <w:rFonts w:ascii="Arial" w:hAnsi="Arial" w:cs="Arial"/>
                <w:b/>
                <w:noProof/>
                <w:color w:val="FFFFFF" w:themeColor="background1"/>
              </w:rPr>
            </w:pPr>
          </w:p>
        </w:tc>
        <w:tc>
          <w:tcPr>
            <w:tcW w:w="2783" w:type="dxa"/>
            <w:shd w:val="clear" w:color="auto" w:fill="323E4F" w:themeFill="text2" w:themeFillShade="BF"/>
            <w:vAlign w:val="center"/>
          </w:tcPr>
          <w:p w14:paraId="132C3129" w14:textId="186D944D" w:rsidR="004D6B11" w:rsidRPr="004D6B11" w:rsidRDefault="005624C1" w:rsidP="004D6B11">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69" w:type="dxa"/>
            <w:vAlign w:val="center"/>
          </w:tcPr>
          <w:p w14:paraId="2166BF39" w14:textId="77777777" w:rsidR="004D6B11" w:rsidRPr="004D6B11" w:rsidRDefault="004D6B11" w:rsidP="004D6B11">
            <w:pPr>
              <w:rPr>
                <w:rFonts w:ascii="Arial" w:hAnsi="Arial" w:cs="Arial"/>
                <w:noProof/>
                <w:color w:val="000000" w:themeColor="text1"/>
              </w:rPr>
            </w:pPr>
          </w:p>
        </w:tc>
      </w:tr>
      <w:tr w:rsidR="004D6B11" w:rsidRPr="004D6B11" w14:paraId="41AE3151" w14:textId="77777777" w:rsidTr="008C2466">
        <w:trPr>
          <w:trHeight w:val="432"/>
        </w:trPr>
        <w:tc>
          <w:tcPr>
            <w:tcW w:w="4692" w:type="dxa"/>
            <w:shd w:val="clear" w:color="auto" w:fill="323E4F" w:themeFill="text2" w:themeFillShade="BF"/>
            <w:vAlign w:val="center"/>
          </w:tcPr>
          <w:p w14:paraId="13B5331F" w14:textId="53FA7A0A" w:rsidR="004D6B11" w:rsidRPr="005624C1" w:rsidRDefault="005624C1" w:rsidP="004D6B11">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2976EB34" w14:textId="77777777" w:rsidR="004D6B11" w:rsidRPr="004D6B11" w:rsidRDefault="004D6B11" w:rsidP="004D6B11">
            <w:pPr>
              <w:rPr>
                <w:rFonts w:ascii="Arial" w:hAnsi="Arial" w:cs="Arial"/>
                <w:b/>
                <w:noProof/>
                <w:color w:val="FFFFFF" w:themeColor="background1"/>
              </w:rPr>
            </w:pPr>
          </w:p>
        </w:tc>
        <w:tc>
          <w:tcPr>
            <w:tcW w:w="2783" w:type="dxa"/>
            <w:shd w:val="clear" w:color="auto" w:fill="323E4F" w:themeFill="text2" w:themeFillShade="BF"/>
            <w:vAlign w:val="center"/>
          </w:tcPr>
          <w:p w14:paraId="154CA34D" w14:textId="77777777" w:rsidR="00301133" w:rsidRDefault="00D65CE9" w:rsidP="00241918">
            <w:pPr>
              <w:rPr>
                <w:rFonts w:ascii="Arial" w:hAnsi="Arial" w:cs="Arial"/>
                <w:b/>
                <w:noProof/>
                <w:color w:val="FFFFFF" w:themeColor="background1"/>
              </w:rPr>
            </w:pPr>
            <w:r>
              <w:rPr>
                <w:rFonts w:ascii="Arial" w:hAnsi="Arial" w:cs="Arial"/>
                <w:b/>
                <w:noProof/>
                <w:color w:val="FFFFFF" w:themeColor="background1"/>
              </w:rPr>
              <w:t>End date</w:t>
            </w:r>
            <w:r w:rsidR="00241918">
              <w:rPr>
                <w:rFonts w:ascii="Arial" w:hAnsi="Arial" w:cs="Arial"/>
                <w:b/>
                <w:noProof/>
                <w:color w:val="FFFFFF" w:themeColor="background1"/>
              </w:rPr>
              <w:t xml:space="preserve"> </w:t>
            </w:r>
          </w:p>
          <w:p w14:paraId="5229F38B" w14:textId="49BA90AA" w:rsidR="004D6B11" w:rsidRPr="004D6B11" w:rsidRDefault="00241918" w:rsidP="00241918">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sidR="005624C1">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sidR="005624C1">
              <w:rPr>
                <w:rFonts w:ascii="Arial" w:hAnsi="Arial" w:cs="Arial"/>
                <w:bCs/>
                <w:noProof/>
                <w:color w:val="FFFFFF" w:themeColor="background1"/>
                <w:sz w:val="20"/>
                <w:szCs w:val="20"/>
              </w:rPr>
              <w:t>is not</w:t>
            </w:r>
            <w:r w:rsidR="005624C1" w:rsidRPr="007D6876">
              <w:rPr>
                <w:rFonts w:ascii="Arial" w:hAnsi="Arial" w:cs="Arial"/>
                <w:bCs/>
                <w:noProof/>
                <w:color w:val="FFFFFF" w:themeColor="background1"/>
                <w:sz w:val="20"/>
                <w:szCs w:val="20"/>
              </w:rPr>
              <w:t xml:space="preserve"> </w:t>
            </w:r>
            <w:r w:rsidRPr="007D6876">
              <w:rPr>
                <w:rFonts w:ascii="Arial" w:hAnsi="Arial" w:cs="Arial"/>
                <w:bCs/>
                <w:noProof/>
                <w:color w:val="FFFFFF" w:themeColor="background1"/>
                <w:sz w:val="20"/>
                <w:szCs w:val="20"/>
              </w:rPr>
              <w:t>fin</w:t>
            </w:r>
            <w:r w:rsidR="007D6876" w:rsidRPr="007D6876">
              <w:rPr>
                <w:rFonts w:ascii="Arial" w:hAnsi="Arial" w:cs="Arial"/>
                <w:bCs/>
                <w:noProof/>
                <w:color w:val="FFFFFF" w:themeColor="background1"/>
                <w:sz w:val="20"/>
                <w:szCs w:val="20"/>
              </w:rPr>
              <w:t>alized yet</w:t>
            </w:r>
            <w:r w:rsidRPr="007D6876">
              <w:rPr>
                <w:rFonts w:ascii="Arial" w:hAnsi="Arial" w:cs="Arial"/>
                <w:bCs/>
                <w:noProof/>
                <w:color w:val="FFFFFF" w:themeColor="background1"/>
                <w:sz w:val="20"/>
                <w:szCs w:val="20"/>
              </w:rPr>
              <w:t>)</w:t>
            </w:r>
          </w:p>
        </w:tc>
        <w:tc>
          <w:tcPr>
            <w:tcW w:w="1469" w:type="dxa"/>
            <w:vAlign w:val="center"/>
          </w:tcPr>
          <w:p w14:paraId="2E710A8B" w14:textId="77777777" w:rsidR="004D6B11" w:rsidRPr="004D6B11" w:rsidRDefault="004D6B11" w:rsidP="004D6B11">
            <w:pPr>
              <w:rPr>
                <w:rFonts w:ascii="Arial" w:hAnsi="Arial" w:cs="Arial"/>
                <w:noProof/>
                <w:color w:val="000000" w:themeColor="text1"/>
              </w:rPr>
            </w:pPr>
          </w:p>
        </w:tc>
      </w:tr>
      <w:tr w:rsidR="00241918" w:rsidRPr="004D6B11" w14:paraId="5534FBB8" w14:textId="77777777" w:rsidTr="008C2466">
        <w:trPr>
          <w:trHeight w:val="432"/>
        </w:trPr>
        <w:tc>
          <w:tcPr>
            <w:tcW w:w="4692" w:type="dxa"/>
            <w:shd w:val="clear" w:color="auto" w:fill="323E4F" w:themeFill="text2" w:themeFillShade="BF"/>
            <w:vAlign w:val="center"/>
          </w:tcPr>
          <w:p w14:paraId="48A12E39" w14:textId="77777777" w:rsidR="005624C1" w:rsidRPr="004D6B11" w:rsidRDefault="005624C1" w:rsidP="005624C1">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72B337B3" w14:textId="7DBE774F" w:rsidR="00241918" w:rsidRPr="004D6B11" w:rsidRDefault="005624C1" w:rsidP="00196F6A">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606CCAEE" w14:textId="77777777" w:rsidR="00241918" w:rsidRPr="004D6B11" w:rsidRDefault="00241918" w:rsidP="00196F6A">
            <w:pPr>
              <w:rPr>
                <w:rFonts w:ascii="Arial" w:hAnsi="Arial" w:cs="Arial"/>
                <w:noProof/>
                <w:color w:val="000000" w:themeColor="text1"/>
              </w:rPr>
            </w:pPr>
          </w:p>
        </w:tc>
        <w:tc>
          <w:tcPr>
            <w:tcW w:w="2783" w:type="dxa"/>
            <w:shd w:val="clear" w:color="auto" w:fill="323E4F" w:themeFill="text2" w:themeFillShade="BF"/>
            <w:vAlign w:val="center"/>
          </w:tcPr>
          <w:p w14:paraId="645D7FF4" w14:textId="77777777" w:rsidR="005624C1" w:rsidRDefault="005624C1" w:rsidP="005624C1">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48B204DF" w14:textId="7202AD79" w:rsidR="00241918" w:rsidRPr="004D6B11" w:rsidRDefault="005624C1" w:rsidP="005624C1">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69" w:type="dxa"/>
            <w:vAlign w:val="center"/>
          </w:tcPr>
          <w:p w14:paraId="7071B4E0" w14:textId="57F1A797" w:rsidR="00241918" w:rsidRPr="004D6B11" w:rsidRDefault="00241918" w:rsidP="00196F6A">
            <w:pPr>
              <w:rPr>
                <w:rFonts w:ascii="Arial" w:hAnsi="Arial" w:cs="Arial"/>
                <w:noProof/>
                <w:color w:val="000000" w:themeColor="text1"/>
              </w:rPr>
            </w:pPr>
          </w:p>
        </w:tc>
      </w:tr>
      <w:tr w:rsidR="005624C1" w:rsidRPr="004D6B11" w14:paraId="73C3E3C1"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3FBB18FF" w14:textId="3ED9377D" w:rsidR="005624C1" w:rsidRPr="004D6B11" w:rsidRDefault="005624C1" w:rsidP="005624C1">
            <w:pPr>
              <w:rPr>
                <w:rFonts w:ascii="Arial" w:hAnsi="Arial" w:cs="Arial"/>
                <w:b/>
                <w:noProof/>
                <w:color w:val="FFFFFF" w:themeColor="background1"/>
              </w:rPr>
            </w:pPr>
            <w:r>
              <w:rPr>
                <w:rFonts w:ascii="Arial" w:hAnsi="Arial" w:cs="Arial"/>
                <w:b/>
                <w:noProof/>
                <w:color w:val="FFFFFF" w:themeColor="background1"/>
              </w:rPr>
              <w:t xml:space="preserve">LINK(s) </w:t>
            </w:r>
            <w:r w:rsidR="00E10F3E" w:rsidRPr="00E10F3E">
              <w:rPr>
                <w:rFonts w:ascii="Arial" w:hAnsi="Arial" w:cs="Arial"/>
                <w:b/>
                <w:noProof/>
                <w:color w:val="FFFFFF" w:themeColor="background1"/>
              </w:rPr>
              <w:t xml:space="preserve">or </w:t>
            </w:r>
            <w:r w:rsidR="00E10F3E">
              <w:rPr>
                <w:rFonts w:ascii="Arial" w:hAnsi="Arial" w:cs="Arial"/>
                <w:b/>
                <w:noProof/>
                <w:color w:val="FFFFFF" w:themeColor="background1"/>
              </w:rPr>
              <w:t>D</w:t>
            </w:r>
            <w:r w:rsidR="00E10F3E" w:rsidRPr="00E10F3E">
              <w:rPr>
                <w:rFonts w:ascii="Arial" w:hAnsi="Arial" w:cs="Arial"/>
                <w:b/>
                <w:noProof/>
                <w:color w:val="FFFFFF" w:themeColor="background1"/>
              </w:rPr>
              <w:t xml:space="preserve">ocuments </w:t>
            </w:r>
            <w:r>
              <w:rPr>
                <w:rFonts w:ascii="Arial" w:hAnsi="Arial" w:cs="Arial"/>
                <w:b/>
                <w:noProof/>
                <w:color w:val="FFFFFF" w:themeColor="background1"/>
              </w:rPr>
              <w:t>related to project implementation (reports, deliverables ect)</w:t>
            </w:r>
          </w:p>
          <w:p w14:paraId="07BAC7BB" w14:textId="1BACF63A" w:rsidR="005624C1" w:rsidRPr="00241918" w:rsidRDefault="005624C1" w:rsidP="005624C1">
            <w:pPr>
              <w:rPr>
                <w:rFonts w:ascii="Arial" w:hAnsi="Arial" w:cs="Arial"/>
                <w:bCs/>
                <w:noProof/>
                <w:color w:val="FFFFFF" w:themeColor="background1"/>
              </w:rPr>
            </w:pPr>
            <w:r w:rsidRPr="00241918">
              <w:rPr>
                <w:rFonts w:ascii="Arial" w:hAnsi="Arial" w:cs="Arial"/>
                <w:bCs/>
                <w:noProof/>
                <w:color w:val="FFFFFF" w:themeColor="background1"/>
              </w:rPr>
              <w:t>(If applicable</w:t>
            </w:r>
            <w:r>
              <w:rPr>
                <w:rFonts w:ascii="Arial" w:hAnsi="Arial" w:cs="Arial"/>
                <w:bCs/>
                <w:noProof/>
                <w:color w:val="FFFFFF" w:themeColor="background1"/>
              </w:rPr>
              <w:t xml:space="preserve"> / if 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238D034A" w14:textId="77777777" w:rsidR="005624C1" w:rsidRPr="004D6B11" w:rsidRDefault="005624C1" w:rsidP="005624C1">
            <w:pPr>
              <w:rPr>
                <w:rFonts w:ascii="Arial" w:hAnsi="Arial" w:cs="Arial"/>
                <w:noProof/>
                <w:color w:val="000000" w:themeColor="text1"/>
              </w:rPr>
            </w:pPr>
          </w:p>
        </w:tc>
      </w:tr>
      <w:tr w:rsidR="005624C1" w:rsidRPr="004D6B11" w14:paraId="63D2884D"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2400DBE9" w14:textId="77777777" w:rsidR="005624C1" w:rsidRPr="004D6B11" w:rsidRDefault="005624C1" w:rsidP="005624C1">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31493BBE" w14:textId="07868299" w:rsidR="005624C1" w:rsidRPr="00171F3D" w:rsidRDefault="005624C1" w:rsidP="005624C1">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6185C48F" w14:textId="77777777" w:rsidR="005624C1" w:rsidRPr="004D6B11" w:rsidRDefault="005624C1" w:rsidP="005624C1">
            <w:pPr>
              <w:rPr>
                <w:rFonts w:ascii="Arial" w:hAnsi="Arial" w:cs="Arial"/>
                <w:noProof/>
                <w:color w:val="000000" w:themeColor="text1"/>
              </w:rPr>
            </w:pPr>
          </w:p>
        </w:tc>
      </w:tr>
    </w:tbl>
    <w:p w14:paraId="1FABA9E7" w14:textId="55A42517" w:rsidR="004D6B11" w:rsidRDefault="004D6B11" w:rsidP="004D6B11">
      <w:pPr>
        <w:rPr>
          <w:rFonts w:ascii="Century Gothic" w:hAnsi="Century Gothic" w:cs="Arial"/>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783"/>
        <w:gridCol w:w="1469"/>
      </w:tblGrid>
      <w:tr w:rsidR="00171F3D" w:rsidRPr="00241918" w14:paraId="486C806E" w14:textId="77777777" w:rsidTr="008C2466">
        <w:trPr>
          <w:trHeight w:val="432"/>
        </w:trPr>
        <w:tc>
          <w:tcPr>
            <w:tcW w:w="4692" w:type="dxa"/>
            <w:shd w:val="clear" w:color="auto" w:fill="323E4F" w:themeFill="text2" w:themeFillShade="BF"/>
            <w:vAlign w:val="center"/>
          </w:tcPr>
          <w:p w14:paraId="3DD36BDE" w14:textId="72D84232" w:rsidR="00171F3D" w:rsidRPr="00241918" w:rsidRDefault="00171F3D" w:rsidP="00122D2F">
            <w:pPr>
              <w:rPr>
                <w:rFonts w:ascii="Arial" w:hAnsi="Arial" w:cs="Arial"/>
                <w:b/>
                <w:noProof/>
                <w:color w:val="FFFFFF" w:themeColor="background1"/>
              </w:rPr>
            </w:pPr>
            <w:r w:rsidRPr="00241918">
              <w:rPr>
                <w:rFonts w:ascii="Arial" w:hAnsi="Arial" w:cs="Arial"/>
                <w:b/>
                <w:noProof/>
                <w:color w:val="FFFFFF" w:themeColor="background1"/>
              </w:rPr>
              <w:t xml:space="preserve">Project Reference  No </w:t>
            </w:r>
            <w:r>
              <w:rPr>
                <w:rFonts w:ascii="Arial" w:hAnsi="Arial" w:cs="Arial"/>
                <w:b/>
                <w:noProof/>
                <w:color w:val="FFFFFF" w:themeColor="background1"/>
              </w:rPr>
              <w:t>2</w:t>
            </w:r>
          </w:p>
        </w:tc>
        <w:tc>
          <w:tcPr>
            <w:tcW w:w="6378" w:type="dxa"/>
            <w:gridSpan w:val="3"/>
            <w:vAlign w:val="center"/>
          </w:tcPr>
          <w:p w14:paraId="72DDF77E" w14:textId="77777777" w:rsidR="00171F3D" w:rsidRPr="00241918" w:rsidRDefault="00171F3D" w:rsidP="00122D2F">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171F3D" w:rsidRPr="004D6B11" w14:paraId="262CFBD6" w14:textId="77777777" w:rsidTr="008C2466">
        <w:trPr>
          <w:trHeight w:val="432"/>
        </w:trPr>
        <w:tc>
          <w:tcPr>
            <w:tcW w:w="4692" w:type="dxa"/>
            <w:shd w:val="clear" w:color="auto" w:fill="323E4F" w:themeFill="text2" w:themeFillShade="BF"/>
            <w:vAlign w:val="center"/>
          </w:tcPr>
          <w:p w14:paraId="0587C5EB"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44C08690" w14:textId="77777777" w:rsidR="00171F3D" w:rsidRPr="004D6B11" w:rsidRDefault="00171F3D" w:rsidP="00122D2F">
            <w:pPr>
              <w:rPr>
                <w:rFonts w:ascii="Arial" w:hAnsi="Arial" w:cs="Arial"/>
                <w:noProof/>
                <w:color w:val="000000" w:themeColor="text1"/>
              </w:rPr>
            </w:pPr>
          </w:p>
        </w:tc>
        <w:tc>
          <w:tcPr>
            <w:tcW w:w="2783" w:type="dxa"/>
            <w:shd w:val="clear" w:color="auto" w:fill="323E4F" w:themeFill="text2" w:themeFillShade="BF"/>
            <w:vAlign w:val="center"/>
          </w:tcPr>
          <w:p w14:paraId="28F71303" w14:textId="77777777" w:rsidR="00171F3D" w:rsidRPr="004D6B11" w:rsidRDefault="00171F3D" w:rsidP="00122D2F">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69" w:type="dxa"/>
            <w:vAlign w:val="center"/>
          </w:tcPr>
          <w:p w14:paraId="29A1259F" w14:textId="77777777" w:rsidR="00171F3D" w:rsidRPr="004D6B11" w:rsidRDefault="00171F3D" w:rsidP="00122D2F">
            <w:pPr>
              <w:rPr>
                <w:rFonts w:ascii="Arial" w:hAnsi="Arial" w:cs="Arial"/>
                <w:noProof/>
                <w:color w:val="000000" w:themeColor="text1"/>
              </w:rPr>
            </w:pPr>
          </w:p>
        </w:tc>
      </w:tr>
      <w:tr w:rsidR="00171F3D" w:rsidRPr="004D6B11" w14:paraId="04ED1CFE" w14:textId="77777777" w:rsidTr="008C2466">
        <w:trPr>
          <w:trHeight w:val="432"/>
        </w:trPr>
        <w:tc>
          <w:tcPr>
            <w:tcW w:w="4692" w:type="dxa"/>
            <w:shd w:val="clear" w:color="auto" w:fill="323E4F" w:themeFill="text2" w:themeFillShade="BF"/>
            <w:vAlign w:val="center"/>
          </w:tcPr>
          <w:p w14:paraId="26C607A0"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161F5886" w14:textId="77777777" w:rsidR="00171F3D" w:rsidRPr="004D6B11" w:rsidRDefault="00171F3D" w:rsidP="00122D2F">
            <w:pPr>
              <w:rPr>
                <w:rFonts w:ascii="Arial" w:hAnsi="Arial" w:cs="Arial"/>
                <w:noProof/>
                <w:color w:val="000000" w:themeColor="text1"/>
              </w:rPr>
            </w:pPr>
          </w:p>
        </w:tc>
        <w:tc>
          <w:tcPr>
            <w:tcW w:w="2783" w:type="dxa"/>
            <w:shd w:val="clear" w:color="auto" w:fill="323E4F" w:themeFill="text2" w:themeFillShade="BF"/>
            <w:vAlign w:val="center"/>
          </w:tcPr>
          <w:p w14:paraId="4B93C686"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69" w:type="dxa"/>
            <w:vAlign w:val="center"/>
          </w:tcPr>
          <w:p w14:paraId="7F33E535" w14:textId="77777777" w:rsidR="00171F3D" w:rsidRPr="004D6B11" w:rsidRDefault="00171F3D" w:rsidP="00122D2F">
            <w:pPr>
              <w:rPr>
                <w:rFonts w:ascii="Arial" w:hAnsi="Arial" w:cs="Arial"/>
                <w:noProof/>
                <w:color w:val="000000" w:themeColor="text1"/>
              </w:rPr>
            </w:pPr>
          </w:p>
        </w:tc>
      </w:tr>
      <w:tr w:rsidR="00171F3D" w:rsidRPr="004D6B11" w14:paraId="1AD161E4" w14:textId="77777777" w:rsidTr="008C2466">
        <w:trPr>
          <w:trHeight w:val="432"/>
        </w:trPr>
        <w:tc>
          <w:tcPr>
            <w:tcW w:w="4692" w:type="dxa"/>
            <w:shd w:val="clear" w:color="auto" w:fill="323E4F" w:themeFill="text2" w:themeFillShade="BF"/>
            <w:vAlign w:val="center"/>
          </w:tcPr>
          <w:p w14:paraId="177DDDC5"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52B18976" w14:textId="77777777" w:rsidR="00171F3D" w:rsidRPr="004D6B11" w:rsidRDefault="00171F3D" w:rsidP="00122D2F">
            <w:pPr>
              <w:rPr>
                <w:rFonts w:ascii="Arial" w:hAnsi="Arial" w:cs="Arial"/>
                <w:b/>
                <w:noProof/>
                <w:color w:val="FFFFFF" w:themeColor="background1"/>
              </w:rPr>
            </w:pPr>
          </w:p>
        </w:tc>
        <w:tc>
          <w:tcPr>
            <w:tcW w:w="2783" w:type="dxa"/>
            <w:shd w:val="clear" w:color="auto" w:fill="323E4F" w:themeFill="text2" w:themeFillShade="BF"/>
            <w:vAlign w:val="center"/>
          </w:tcPr>
          <w:p w14:paraId="7FF344DC" w14:textId="77777777" w:rsidR="00171F3D" w:rsidRPr="004D6B11" w:rsidRDefault="00171F3D" w:rsidP="00122D2F">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69" w:type="dxa"/>
            <w:vAlign w:val="center"/>
          </w:tcPr>
          <w:p w14:paraId="32A5B9B0" w14:textId="77777777" w:rsidR="00171F3D" w:rsidRPr="004D6B11" w:rsidRDefault="00171F3D" w:rsidP="00122D2F">
            <w:pPr>
              <w:rPr>
                <w:rFonts w:ascii="Arial" w:hAnsi="Arial" w:cs="Arial"/>
                <w:noProof/>
                <w:color w:val="000000" w:themeColor="text1"/>
              </w:rPr>
            </w:pPr>
          </w:p>
        </w:tc>
      </w:tr>
      <w:tr w:rsidR="00171F3D" w:rsidRPr="004D6B11" w14:paraId="1A6FFD17" w14:textId="77777777" w:rsidTr="008C2466">
        <w:trPr>
          <w:trHeight w:val="432"/>
        </w:trPr>
        <w:tc>
          <w:tcPr>
            <w:tcW w:w="4692" w:type="dxa"/>
            <w:shd w:val="clear" w:color="auto" w:fill="323E4F" w:themeFill="text2" w:themeFillShade="BF"/>
            <w:vAlign w:val="center"/>
          </w:tcPr>
          <w:p w14:paraId="6DA53035" w14:textId="77777777" w:rsidR="00171F3D" w:rsidRPr="005624C1" w:rsidRDefault="00171F3D" w:rsidP="00122D2F">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75374CEC" w14:textId="77777777" w:rsidR="00171F3D" w:rsidRPr="004D6B11" w:rsidRDefault="00171F3D" w:rsidP="00122D2F">
            <w:pPr>
              <w:rPr>
                <w:rFonts w:ascii="Arial" w:hAnsi="Arial" w:cs="Arial"/>
                <w:b/>
                <w:noProof/>
                <w:color w:val="FFFFFF" w:themeColor="background1"/>
              </w:rPr>
            </w:pPr>
          </w:p>
        </w:tc>
        <w:tc>
          <w:tcPr>
            <w:tcW w:w="2783" w:type="dxa"/>
            <w:shd w:val="clear" w:color="auto" w:fill="323E4F" w:themeFill="text2" w:themeFillShade="BF"/>
            <w:vAlign w:val="center"/>
          </w:tcPr>
          <w:p w14:paraId="79110F24" w14:textId="77777777" w:rsidR="00301133" w:rsidRDefault="00171F3D" w:rsidP="00122D2F">
            <w:pPr>
              <w:rPr>
                <w:rFonts w:ascii="Arial" w:hAnsi="Arial" w:cs="Arial"/>
                <w:b/>
                <w:noProof/>
                <w:color w:val="FFFFFF" w:themeColor="background1"/>
              </w:rPr>
            </w:pPr>
            <w:r>
              <w:rPr>
                <w:rFonts w:ascii="Arial" w:hAnsi="Arial" w:cs="Arial"/>
                <w:b/>
                <w:noProof/>
                <w:color w:val="FFFFFF" w:themeColor="background1"/>
              </w:rPr>
              <w:t xml:space="preserve">End date </w:t>
            </w:r>
          </w:p>
          <w:p w14:paraId="658EFAAF" w14:textId="2FF5858C" w:rsidR="00171F3D" w:rsidRPr="004D6B11" w:rsidRDefault="00171F3D" w:rsidP="00122D2F">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Pr>
                <w:rFonts w:ascii="Arial" w:hAnsi="Arial" w:cs="Arial"/>
                <w:bCs/>
                <w:noProof/>
                <w:color w:val="FFFFFF" w:themeColor="background1"/>
                <w:sz w:val="20"/>
                <w:szCs w:val="20"/>
              </w:rPr>
              <w:t>is not</w:t>
            </w:r>
            <w:r w:rsidRPr="007D6876">
              <w:rPr>
                <w:rFonts w:ascii="Arial" w:hAnsi="Arial" w:cs="Arial"/>
                <w:bCs/>
                <w:noProof/>
                <w:color w:val="FFFFFF" w:themeColor="background1"/>
                <w:sz w:val="20"/>
                <w:szCs w:val="20"/>
              </w:rPr>
              <w:t xml:space="preserve"> finalized yet)</w:t>
            </w:r>
          </w:p>
        </w:tc>
        <w:tc>
          <w:tcPr>
            <w:tcW w:w="1469" w:type="dxa"/>
            <w:vAlign w:val="center"/>
          </w:tcPr>
          <w:p w14:paraId="3933FCA4" w14:textId="77777777" w:rsidR="00171F3D" w:rsidRPr="004D6B11" w:rsidRDefault="00171F3D" w:rsidP="00122D2F">
            <w:pPr>
              <w:rPr>
                <w:rFonts w:ascii="Arial" w:hAnsi="Arial" w:cs="Arial"/>
                <w:noProof/>
                <w:color w:val="000000" w:themeColor="text1"/>
              </w:rPr>
            </w:pPr>
          </w:p>
        </w:tc>
      </w:tr>
      <w:tr w:rsidR="00171F3D" w:rsidRPr="004D6B11" w14:paraId="499AA149" w14:textId="77777777" w:rsidTr="008C2466">
        <w:trPr>
          <w:trHeight w:val="432"/>
        </w:trPr>
        <w:tc>
          <w:tcPr>
            <w:tcW w:w="4692" w:type="dxa"/>
            <w:shd w:val="clear" w:color="auto" w:fill="323E4F" w:themeFill="text2" w:themeFillShade="BF"/>
            <w:vAlign w:val="center"/>
          </w:tcPr>
          <w:p w14:paraId="554D2934"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0C32A588" w14:textId="77777777" w:rsidR="00171F3D" w:rsidRPr="004D6B11" w:rsidRDefault="00171F3D" w:rsidP="00122D2F">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0E050CA1" w14:textId="77777777" w:rsidR="00171F3D" w:rsidRPr="004D6B11" w:rsidRDefault="00171F3D" w:rsidP="00122D2F">
            <w:pPr>
              <w:rPr>
                <w:rFonts w:ascii="Arial" w:hAnsi="Arial" w:cs="Arial"/>
                <w:noProof/>
                <w:color w:val="000000" w:themeColor="text1"/>
              </w:rPr>
            </w:pPr>
          </w:p>
        </w:tc>
        <w:tc>
          <w:tcPr>
            <w:tcW w:w="2783" w:type="dxa"/>
            <w:shd w:val="clear" w:color="auto" w:fill="323E4F" w:themeFill="text2" w:themeFillShade="BF"/>
            <w:vAlign w:val="center"/>
          </w:tcPr>
          <w:p w14:paraId="72C23522" w14:textId="77777777" w:rsidR="00171F3D" w:rsidRDefault="00171F3D" w:rsidP="00122D2F">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1F7D3F7B" w14:textId="77777777" w:rsidR="00171F3D" w:rsidRPr="004D6B11" w:rsidRDefault="00171F3D" w:rsidP="00122D2F">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69" w:type="dxa"/>
            <w:vAlign w:val="center"/>
          </w:tcPr>
          <w:p w14:paraId="22F91B57" w14:textId="77777777" w:rsidR="00171F3D" w:rsidRPr="004D6B11" w:rsidRDefault="00171F3D" w:rsidP="00122D2F">
            <w:pPr>
              <w:rPr>
                <w:rFonts w:ascii="Arial" w:hAnsi="Arial" w:cs="Arial"/>
                <w:noProof/>
                <w:color w:val="000000" w:themeColor="text1"/>
              </w:rPr>
            </w:pPr>
          </w:p>
        </w:tc>
      </w:tr>
      <w:tr w:rsidR="00171F3D" w:rsidRPr="004D6B11" w14:paraId="76E742C2"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46F4BF46" w14:textId="5BC5DB13" w:rsidR="00171F3D" w:rsidRPr="004D6B11" w:rsidRDefault="00E10F3E" w:rsidP="00122D2F">
            <w:pPr>
              <w:rPr>
                <w:rFonts w:ascii="Arial" w:hAnsi="Arial" w:cs="Arial"/>
                <w:b/>
                <w:noProof/>
                <w:color w:val="FFFFFF" w:themeColor="background1"/>
              </w:rPr>
            </w:pPr>
            <w:r>
              <w:rPr>
                <w:rFonts w:ascii="Arial" w:hAnsi="Arial" w:cs="Arial"/>
                <w:b/>
                <w:noProof/>
                <w:color w:val="FFFFFF" w:themeColor="background1"/>
              </w:rPr>
              <w:t xml:space="preserve">LINK(s) </w:t>
            </w:r>
            <w:r w:rsidRPr="00E10F3E">
              <w:rPr>
                <w:rFonts w:ascii="Arial" w:hAnsi="Arial" w:cs="Arial"/>
                <w:b/>
                <w:noProof/>
                <w:color w:val="FFFFFF" w:themeColor="background1"/>
              </w:rPr>
              <w:t xml:space="preserve">or </w:t>
            </w:r>
            <w:r>
              <w:rPr>
                <w:rFonts w:ascii="Arial" w:hAnsi="Arial" w:cs="Arial"/>
                <w:b/>
                <w:noProof/>
                <w:color w:val="FFFFFF" w:themeColor="background1"/>
              </w:rPr>
              <w:t>D</w:t>
            </w:r>
            <w:r w:rsidRPr="00E10F3E">
              <w:rPr>
                <w:rFonts w:ascii="Arial" w:hAnsi="Arial" w:cs="Arial"/>
                <w:b/>
                <w:noProof/>
                <w:color w:val="FFFFFF" w:themeColor="background1"/>
              </w:rPr>
              <w:t xml:space="preserve">ocuments </w:t>
            </w:r>
            <w:r w:rsidR="00171F3D">
              <w:rPr>
                <w:rFonts w:ascii="Arial" w:hAnsi="Arial" w:cs="Arial"/>
                <w:b/>
                <w:noProof/>
                <w:color w:val="FFFFFF" w:themeColor="background1"/>
              </w:rPr>
              <w:t>implementation (reports, deliverables ect)</w:t>
            </w:r>
          </w:p>
          <w:p w14:paraId="365AA956" w14:textId="77777777" w:rsidR="00171F3D" w:rsidRPr="00241918" w:rsidRDefault="00171F3D" w:rsidP="00122D2F">
            <w:pPr>
              <w:rPr>
                <w:rFonts w:ascii="Arial" w:hAnsi="Arial" w:cs="Arial"/>
                <w:bCs/>
                <w:noProof/>
                <w:color w:val="FFFFFF" w:themeColor="background1"/>
              </w:rPr>
            </w:pPr>
            <w:r w:rsidRPr="00241918">
              <w:rPr>
                <w:rFonts w:ascii="Arial" w:hAnsi="Arial" w:cs="Arial"/>
                <w:bCs/>
                <w:noProof/>
                <w:color w:val="FFFFFF" w:themeColor="background1"/>
              </w:rPr>
              <w:t>(If applicable</w:t>
            </w:r>
            <w:r>
              <w:rPr>
                <w:rFonts w:ascii="Arial" w:hAnsi="Arial" w:cs="Arial"/>
                <w:bCs/>
                <w:noProof/>
                <w:color w:val="FFFFFF" w:themeColor="background1"/>
              </w:rPr>
              <w:t xml:space="preserve"> / if 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4F1F17F7" w14:textId="77777777" w:rsidR="00171F3D" w:rsidRPr="004D6B11" w:rsidRDefault="00171F3D" w:rsidP="00122D2F">
            <w:pPr>
              <w:rPr>
                <w:rFonts w:ascii="Arial" w:hAnsi="Arial" w:cs="Arial"/>
                <w:noProof/>
                <w:color w:val="000000" w:themeColor="text1"/>
              </w:rPr>
            </w:pPr>
          </w:p>
        </w:tc>
      </w:tr>
      <w:tr w:rsidR="00171F3D" w:rsidRPr="004D6B11" w14:paraId="281B79DC"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20F8F920"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0A7A02CA" w14:textId="77777777" w:rsidR="00171F3D" w:rsidRPr="00171F3D" w:rsidRDefault="00171F3D" w:rsidP="00122D2F">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05C9C1C6" w14:textId="77777777" w:rsidR="00171F3D" w:rsidRPr="004D6B11" w:rsidRDefault="00171F3D" w:rsidP="00122D2F">
            <w:pPr>
              <w:rPr>
                <w:rFonts w:ascii="Arial" w:hAnsi="Arial" w:cs="Arial"/>
                <w:noProof/>
                <w:color w:val="000000" w:themeColor="text1"/>
              </w:rPr>
            </w:pPr>
          </w:p>
        </w:tc>
      </w:tr>
    </w:tbl>
    <w:p w14:paraId="0380828E" w14:textId="741D3CB4" w:rsidR="00171F3D" w:rsidRDefault="00171F3D" w:rsidP="004D6B11">
      <w:pPr>
        <w:rPr>
          <w:rFonts w:ascii="Century Gothic" w:hAnsi="Century Gothic" w:cs="Arial"/>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835"/>
        <w:gridCol w:w="1417"/>
      </w:tblGrid>
      <w:tr w:rsidR="00171F3D" w:rsidRPr="00241918" w14:paraId="195EC691" w14:textId="77777777" w:rsidTr="008C2466">
        <w:trPr>
          <w:trHeight w:val="432"/>
        </w:trPr>
        <w:tc>
          <w:tcPr>
            <w:tcW w:w="4692" w:type="dxa"/>
            <w:shd w:val="clear" w:color="auto" w:fill="323E4F" w:themeFill="text2" w:themeFillShade="BF"/>
            <w:vAlign w:val="center"/>
          </w:tcPr>
          <w:p w14:paraId="7A9BE065" w14:textId="0B20583E" w:rsidR="00171F3D" w:rsidRPr="00241918" w:rsidRDefault="00171F3D" w:rsidP="00122D2F">
            <w:pPr>
              <w:rPr>
                <w:rFonts w:ascii="Arial" w:hAnsi="Arial" w:cs="Arial"/>
                <w:b/>
                <w:noProof/>
                <w:color w:val="FFFFFF" w:themeColor="background1"/>
              </w:rPr>
            </w:pPr>
            <w:r w:rsidRPr="00241918">
              <w:rPr>
                <w:rFonts w:ascii="Arial" w:hAnsi="Arial" w:cs="Arial"/>
                <w:b/>
                <w:noProof/>
                <w:color w:val="FFFFFF" w:themeColor="background1"/>
              </w:rPr>
              <w:lastRenderedPageBreak/>
              <w:t xml:space="preserve">Project Reference  No </w:t>
            </w:r>
            <w:r>
              <w:rPr>
                <w:rFonts w:ascii="Arial" w:hAnsi="Arial" w:cs="Arial"/>
                <w:b/>
                <w:noProof/>
                <w:color w:val="FFFFFF" w:themeColor="background1"/>
              </w:rPr>
              <w:t>3</w:t>
            </w:r>
          </w:p>
        </w:tc>
        <w:tc>
          <w:tcPr>
            <w:tcW w:w="6378" w:type="dxa"/>
            <w:gridSpan w:val="3"/>
            <w:vAlign w:val="center"/>
          </w:tcPr>
          <w:p w14:paraId="48FC7D46" w14:textId="77777777" w:rsidR="00171F3D" w:rsidRPr="00241918" w:rsidRDefault="00171F3D" w:rsidP="00122D2F">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171F3D" w:rsidRPr="004D6B11" w14:paraId="64BA9506" w14:textId="77777777" w:rsidTr="008C2466">
        <w:trPr>
          <w:trHeight w:val="432"/>
        </w:trPr>
        <w:tc>
          <w:tcPr>
            <w:tcW w:w="4692" w:type="dxa"/>
            <w:shd w:val="clear" w:color="auto" w:fill="323E4F" w:themeFill="text2" w:themeFillShade="BF"/>
            <w:vAlign w:val="center"/>
          </w:tcPr>
          <w:p w14:paraId="63F45DDF"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30C232DE" w14:textId="77777777" w:rsidR="00171F3D" w:rsidRPr="004D6B11" w:rsidRDefault="00171F3D" w:rsidP="00122D2F">
            <w:pPr>
              <w:rPr>
                <w:rFonts w:ascii="Arial" w:hAnsi="Arial" w:cs="Arial"/>
                <w:noProof/>
                <w:color w:val="000000" w:themeColor="text1"/>
              </w:rPr>
            </w:pPr>
          </w:p>
        </w:tc>
        <w:tc>
          <w:tcPr>
            <w:tcW w:w="2835" w:type="dxa"/>
            <w:shd w:val="clear" w:color="auto" w:fill="323E4F" w:themeFill="text2" w:themeFillShade="BF"/>
            <w:vAlign w:val="center"/>
          </w:tcPr>
          <w:p w14:paraId="252635FB" w14:textId="77777777" w:rsidR="00171F3D" w:rsidRPr="004D6B11" w:rsidRDefault="00171F3D" w:rsidP="00122D2F">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17" w:type="dxa"/>
            <w:vAlign w:val="center"/>
          </w:tcPr>
          <w:p w14:paraId="45F1B507" w14:textId="77777777" w:rsidR="00171F3D" w:rsidRPr="004D6B11" w:rsidRDefault="00171F3D" w:rsidP="00122D2F">
            <w:pPr>
              <w:rPr>
                <w:rFonts w:ascii="Arial" w:hAnsi="Arial" w:cs="Arial"/>
                <w:noProof/>
                <w:color w:val="000000" w:themeColor="text1"/>
              </w:rPr>
            </w:pPr>
          </w:p>
        </w:tc>
      </w:tr>
      <w:tr w:rsidR="00171F3D" w:rsidRPr="004D6B11" w14:paraId="0DD5BA87" w14:textId="77777777" w:rsidTr="008C2466">
        <w:trPr>
          <w:trHeight w:val="432"/>
        </w:trPr>
        <w:tc>
          <w:tcPr>
            <w:tcW w:w="4692" w:type="dxa"/>
            <w:shd w:val="clear" w:color="auto" w:fill="323E4F" w:themeFill="text2" w:themeFillShade="BF"/>
            <w:vAlign w:val="center"/>
          </w:tcPr>
          <w:p w14:paraId="64F3EBF5"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7CAFFB9A" w14:textId="77777777" w:rsidR="00171F3D" w:rsidRPr="004D6B11" w:rsidRDefault="00171F3D" w:rsidP="00122D2F">
            <w:pPr>
              <w:rPr>
                <w:rFonts w:ascii="Arial" w:hAnsi="Arial" w:cs="Arial"/>
                <w:noProof/>
                <w:color w:val="000000" w:themeColor="text1"/>
              </w:rPr>
            </w:pPr>
          </w:p>
        </w:tc>
        <w:tc>
          <w:tcPr>
            <w:tcW w:w="2835" w:type="dxa"/>
            <w:shd w:val="clear" w:color="auto" w:fill="323E4F" w:themeFill="text2" w:themeFillShade="BF"/>
            <w:vAlign w:val="center"/>
          </w:tcPr>
          <w:p w14:paraId="06544ED7"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17" w:type="dxa"/>
            <w:vAlign w:val="center"/>
          </w:tcPr>
          <w:p w14:paraId="6B614660" w14:textId="77777777" w:rsidR="00171F3D" w:rsidRPr="004D6B11" w:rsidRDefault="00171F3D" w:rsidP="00122D2F">
            <w:pPr>
              <w:rPr>
                <w:rFonts w:ascii="Arial" w:hAnsi="Arial" w:cs="Arial"/>
                <w:noProof/>
                <w:color w:val="000000" w:themeColor="text1"/>
              </w:rPr>
            </w:pPr>
          </w:p>
        </w:tc>
      </w:tr>
      <w:tr w:rsidR="00171F3D" w:rsidRPr="004D6B11" w14:paraId="4E76386B" w14:textId="77777777" w:rsidTr="008C2466">
        <w:trPr>
          <w:trHeight w:val="432"/>
        </w:trPr>
        <w:tc>
          <w:tcPr>
            <w:tcW w:w="4692" w:type="dxa"/>
            <w:shd w:val="clear" w:color="auto" w:fill="323E4F" w:themeFill="text2" w:themeFillShade="BF"/>
            <w:vAlign w:val="center"/>
          </w:tcPr>
          <w:p w14:paraId="5B618503"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4738B83B" w14:textId="77777777" w:rsidR="00171F3D" w:rsidRPr="004D6B11" w:rsidRDefault="00171F3D" w:rsidP="00122D2F">
            <w:pPr>
              <w:rPr>
                <w:rFonts w:ascii="Arial" w:hAnsi="Arial" w:cs="Arial"/>
                <w:b/>
                <w:noProof/>
                <w:color w:val="FFFFFF" w:themeColor="background1"/>
              </w:rPr>
            </w:pPr>
          </w:p>
        </w:tc>
        <w:tc>
          <w:tcPr>
            <w:tcW w:w="2835" w:type="dxa"/>
            <w:shd w:val="clear" w:color="auto" w:fill="323E4F" w:themeFill="text2" w:themeFillShade="BF"/>
            <w:vAlign w:val="center"/>
          </w:tcPr>
          <w:p w14:paraId="660077BD" w14:textId="77777777" w:rsidR="00171F3D" w:rsidRPr="004D6B11" w:rsidRDefault="00171F3D" w:rsidP="00122D2F">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17" w:type="dxa"/>
            <w:vAlign w:val="center"/>
          </w:tcPr>
          <w:p w14:paraId="3AFE725D" w14:textId="77777777" w:rsidR="00171F3D" w:rsidRPr="004D6B11" w:rsidRDefault="00171F3D" w:rsidP="00122D2F">
            <w:pPr>
              <w:rPr>
                <w:rFonts w:ascii="Arial" w:hAnsi="Arial" w:cs="Arial"/>
                <w:noProof/>
                <w:color w:val="000000" w:themeColor="text1"/>
              </w:rPr>
            </w:pPr>
          </w:p>
        </w:tc>
      </w:tr>
      <w:tr w:rsidR="00171F3D" w:rsidRPr="004D6B11" w14:paraId="1F03FA25" w14:textId="77777777" w:rsidTr="008C2466">
        <w:trPr>
          <w:trHeight w:val="432"/>
        </w:trPr>
        <w:tc>
          <w:tcPr>
            <w:tcW w:w="4692" w:type="dxa"/>
            <w:shd w:val="clear" w:color="auto" w:fill="323E4F" w:themeFill="text2" w:themeFillShade="BF"/>
            <w:vAlign w:val="center"/>
          </w:tcPr>
          <w:p w14:paraId="285F4A86" w14:textId="77777777" w:rsidR="00171F3D" w:rsidRPr="005624C1" w:rsidRDefault="00171F3D" w:rsidP="00122D2F">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6ABAAE80" w14:textId="77777777" w:rsidR="00171F3D" w:rsidRPr="004D6B11" w:rsidRDefault="00171F3D" w:rsidP="00122D2F">
            <w:pPr>
              <w:rPr>
                <w:rFonts w:ascii="Arial" w:hAnsi="Arial" w:cs="Arial"/>
                <w:b/>
                <w:noProof/>
                <w:color w:val="FFFFFF" w:themeColor="background1"/>
              </w:rPr>
            </w:pPr>
          </w:p>
        </w:tc>
        <w:tc>
          <w:tcPr>
            <w:tcW w:w="2835" w:type="dxa"/>
            <w:shd w:val="clear" w:color="auto" w:fill="323E4F" w:themeFill="text2" w:themeFillShade="BF"/>
            <w:vAlign w:val="center"/>
          </w:tcPr>
          <w:p w14:paraId="5190DC7B" w14:textId="77777777" w:rsidR="00301133" w:rsidRDefault="00171F3D" w:rsidP="00122D2F">
            <w:pPr>
              <w:rPr>
                <w:rFonts w:ascii="Arial" w:hAnsi="Arial" w:cs="Arial"/>
                <w:b/>
                <w:noProof/>
                <w:color w:val="FFFFFF" w:themeColor="background1"/>
              </w:rPr>
            </w:pPr>
            <w:r>
              <w:rPr>
                <w:rFonts w:ascii="Arial" w:hAnsi="Arial" w:cs="Arial"/>
                <w:b/>
                <w:noProof/>
                <w:color w:val="FFFFFF" w:themeColor="background1"/>
              </w:rPr>
              <w:t>End date</w:t>
            </w:r>
          </w:p>
          <w:p w14:paraId="16C54AB4" w14:textId="03042876" w:rsidR="00171F3D" w:rsidRPr="004D6B11" w:rsidRDefault="00171F3D" w:rsidP="00122D2F">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Pr>
                <w:rFonts w:ascii="Arial" w:hAnsi="Arial" w:cs="Arial"/>
                <w:bCs/>
                <w:noProof/>
                <w:color w:val="FFFFFF" w:themeColor="background1"/>
                <w:sz w:val="20"/>
                <w:szCs w:val="20"/>
              </w:rPr>
              <w:t>is not</w:t>
            </w:r>
            <w:r w:rsidRPr="007D6876">
              <w:rPr>
                <w:rFonts w:ascii="Arial" w:hAnsi="Arial" w:cs="Arial"/>
                <w:bCs/>
                <w:noProof/>
                <w:color w:val="FFFFFF" w:themeColor="background1"/>
                <w:sz w:val="20"/>
                <w:szCs w:val="20"/>
              </w:rPr>
              <w:t xml:space="preserve"> finalized yet)</w:t>
            </w:r>
          </w:p>
        </w:tc>
        <w:tc>
          <w:tcPr>
            <w:tcW w:w="1417" w:type="dxa"/>
            <w:vAlign w:val="center"/>
          </w:tcPr>
          <w:p w14:paraId="29CFABF1" w14:textId="77777777" w:rsidR="00171F3D" w:rsidRPr="004D6B11" w:rsidRDefault="00171F3D" w:rsidP="00122D2F">
            <w:pPr>
              <w:rPr>
                <w:rFonts w:ascii="Arial" w:hAnsi="Arial" w:cs="Arial"/>
                <w:noProof/>
                <w:color w:val="000000" w:themeColor="text1"/>
              </w:rPr>
            </w:pPr>
          </w:p>
        </w:tc>
      </w:tr>
      <w:tr w:rsidR="00171F3D" w:rsidRPr="004D6B11" w14:paraId="45ABF1B1" w14:textId="77777777" w:rsidTr="008C2466">
        <w:trPr>
          <w:trHeight w:val="432"/>
        </w:trPr>
        <w:tc>
          <w:tcPr>
            <w:tcW w:w="4692" w:type="dxa"/>
            <w:shd w:val="clear" w:color="auto" w:fill="323E4F" w:themeFill="text2" w:themeFillShade="BF"/>
            <w:vAlign w:val="center"/>
          </w:tcPr>
          <w:p w14:paraId="76A01CC1"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777C049B" w14:textId="77777777" w:rsidR="00171F3D" w:rsidRPr="004D6B11" w:rsidRDefault="00171F3D" w:rsidP="00122D2F">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6BC9AF1C" w14:textId="77777777" w:rsidR="00171F3D" w:rsidRPr="004D6B11" w:rsidRDefault="00171F3D" w:rsidP="00122D2F">
            <w:pPr>
              <w:rPr>
                <w:rFonts w:ascii="Arial" w:hAnsi="Arial" w:cs="Arial"/>
                <w:noProof/>
                <w:color w:val="000000" w:themeColor="text1"/>
              </w:rPr>
            </w:pPr>
          </w:p>
        </w:tc>
        <w:tc>
          <w:tcPr>
            <w:tcW w:w="2835" w:type="dxa"/>
            <w:shd w:val="clear" w:color="auto" w:fill="323E4F" w:themeFill="text2" w:themeFillShade="BF"/>
            <w:vAlign w:val="center"/>
          </w:tcPr>
          <w:p w14:paraId="334FA84E" w14:textId="77777777" w:rsidR="00171F3D" w:rsidRDefault="00171F3D" w:rsidP="00122D2F">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11F877CE" w14:textId="77777777" w:rsidR="00171F3D" w:rsidRPr="004D6B11" w:rsidRDefault="00171F3D" w:rsidP="00122D2F">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17" w:type="dxa"/>
            <w:vAlign w:val="center"/>
          </w:tcPr>
          <w:p w14:paraId="0418C78C" w14:textId="77777777" w:rsidR="00171F3D" w:rsidRPr="004D6B11" w:rsidRDefault="00171F3D" w:rsidP="00122D2F">
            <w:pPr>
              <w:rPr>
                <w:rFonts w:ascii="Arial" w:hAnsi="Arial" w:cs="Arial"/>
                <w:noProof/>
                <w:color w:val="000000" w:themeColor="text1"/>
              </w:rPr>
            </w:pPr>
          </w:p>
        </w:tc>
      </w:tr>
      <w:tr w:rsidR="00171F3D" w:rsidRPr="004D6B11" w14:paraId="6A16BECB"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6C4B486E" w14:textId="77777777" w:rsidR="00E10F3E" w:rsidRPr="004D6B11" w:rsidRDefault="00E10F3E" w:rsidP="00E10F3E">
            <w:pPr>
              <w:rPr>
                <w:rFonts w:ascii="Arial" w:hAnsi="Arial" w:cs="Arial"/>
                <w:b/>
                <w:noProof/>
                <w:color w:val="FFFFFF" w:themeColor="background1"/>
              </w:rPr>
            </w:pPr>
            <w:r>
              <w:rPr>
                <w:rFonts w:ascii="Arial" w:hAnsi="Arial" w:cs="Arial"/>
                <w:b/>
                <w:noProof/>
                <w:color w:val="FFFFFF" w:themeColor="background1"/>
              </w:rPr>
              <w:t xml:space="preserve">LINK(s) </w:t>
            </w:r>
            <w:r w:rsidRPr="00E10F3E">
              <w:rPr>
                <w:rFonts w:ascii="Arial" w:hAnsi="Arial" w:cs="Arial"/>
                <w:b/>
                <w:noProof/>
                <w:color w:val="FFFFFF" w:themeColor="background1"/>
              </w:rPr>
              <w:t xml:space="preserve">or </w:t>
            </w:r>
            <w:r>
              <w:rPr>
                <w:rFonts w:ascii="Arial" w:hAnsi="Arial" w:cs="Arial"/>
                <w:b/>
                <w:noProof/>
                <w:color w:val="FFFFFF" w:themeColor="background1"/>
              </w:rPr>
              <w:t>D</w:t>
            </w:r>
            <w:r w:rsidRPr="00E10F3E">
              <w:rPr>
                <w:rFonts w:ascii="Arial" w:hAnsi="Arial" w:cs="Arial"/>
                <w:b/>
                <w:noProof/>
                <w:color w:val="FFFFFF" w:themeColor="background1"/>
              </w:rPr>
              <w:t xml:space="preserve">ocuments </w:t>
            </w:r>
            <w:r>
              <w:rPr>
                <w:rFonts w:ascii="Arial" w:hAnsi="Arial" w:cs="Arial"/>
                <w:b/>
                <w:noProof/>
                <w:color w:val="FFFFFF" w:themeColor="background1"/>
              </w:rPr>
              <w:t>related to project implementation (reports, deliverables ect)</w:t>
            </w:r>
          </w:p>
          <w:p w14:paraId="178EE0DE" w14:textId="1F269794" w:rsidR="00171F3D" w:rsidRPr="00241918" w:rsidRDefault="00E10F3E" w:rsidP="00E10F3E">
            <w:pPr>
              <w:rPr>
                <w:rFonts w:ascii="Arial" w:hAnsi="Arial" w:cs="Arial"/>
                <w:bCs/>
                <w:noProof/>
                <w:color w:val="FFFFFF" w:themeColor="background1"/>
              </w:rPr>
            </w:pPr>
            <w:r w:rsidRPr="00241918">
              <w:rPr>
                <w:rFonts w:ascii="Arial" w:hAnsi="Arial" w:cs="Arial"/>
                <w:bCs/>
                <w:noProof/>
                <w:color w:val="FFFFFF" w:themeColor="background1"/>
              </w:rPr>
              <w:t>(If applicable</w:t>
            </w:r>
            <w:r>
              <w:rPr>
                <w:rFonts w:ascii="Arial" w:hAnsi="Arial" w:cs="Arial"/>
                <w:bCs/>
                <w:noProof/>
                <w:color w:val="FFFFFF" w:themeColor="background1"/>
              </w:rPr>
              <w:t xml:space="preserve"> / if 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5F556529" w14:textId="77777777" w:rsidR="00171F3D" w:rsidRPr="004D6B11" w:rsidRDefault="00171F3D" w:rsidP="00122D2F">
            <w:pPr>
              <w:rPr>
                <w:rFonts w:ascii="Arial" w:hAnsi="Arial" w:cs="Arial"/>
                <w:noProof/>
                <w:color w:val="000000" w:themeColor="text1"/>
              </w:rPr>
            </w:pPr>
          </w:p>
        </w:tc>
      </w:tr>
      <w:tr w:rsidR="00171F3D" w:rsidRPr="004D6B11" w14:paraId="0757845B"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05A256FA"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3FEF7782" w14:textId="77777777" w:rsidR="00171F3D" w:rsidRPr="00171F3D" w:rsidRDefault="00171F3D" w:rsidP="00122D2F">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60C88307" w14:textId="77777777" w:rsidR="00171F3D" w:rsidRPr="004D6B11" w:rsidRDefault="00171F3D" w:rsidP="00122D2F">
            <w:pPr>
              <w:rPr>
                <w:rFonts w:ascii="Arial" w:hAnsi="Arial" w:cs="Arial"/>
                <w:noProof/>
                <w:color w:val="000000" w:themeColor="text1"/>
              </w:rPr>
            </w:pPr>
          </w:p>
        </w:tc>
      </w:tr>
    </w:tbl>
    <w:p w14:paraId="62890773" w14:textId="5DA8DC78" w:rsidR="00E41470" w:rsidRDefault="00E41470" w:rsidP="004D6B11">
      <w:pPr>
        <w:rPr>
          <w:rFonts w:ascii="Century Gothic" w:hAnsi="Century Gothic" w:cs="Arial"/>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783"/>
        <w:gridCol w:w="1469"/>
      </w:tblGrid>
      <w:tr w:rsidR="00A101B6" w:rsidRPr="00241918" w14:paraId="126FFFCA" w14:textId="77777777" w:rsidTr="00554A7F">
        <w:trPr>
          <w:trHeight w:val="432"/>
        </w:trPr>
        <w:tc>
          <w:tcPr>
            <w:tcW w:w="4692" w:type="dxa"/>
            <w:shd w:val="clear" w:color="auto" w:fill="323E4F" w:themeFill="text2" w:themeFillShade="BF"/>
            <w:vAlign w:val="center"/>
          </w:tcPr>
          <w:p w14:paraId="7182E23C" w14:textId="0E50EA4F" w:rsidR="00A101B6" w:rsidRPr="00241918" w:rsidRDefault="00A101B6" w:rsidP="00554A7F">
            <w:pPr>
              <w:rPr>
                <w:rFonts w:ascii="Arial" w:hAnsi="Arial" w:cs="Arial"/>
                <w:b/>
                <w:noProof/>
                <w:color w:val="FFFFFF" w:themeColor="background1"/>
              </w:rPr>
            </w:pPr>
            <w:r w:rsidRPr="00241918">
              <w:rPr>
                <w:rFonts w:ascii="Arial" w:hAnsi="Arial" w:cs="Arial"/>
                <w:b/>
                <w:noProof/>
                <w:color w:val="FFFFFF" w:themeColor="background1"/>
              </w:rPr>
              <w:t xml:space="preserve">Project Reference  No </w:t>
            </w:r>
            <w:r>
              <w:rPr>
                <w:rFonts w:ascii="Arial" w:hAnsi="Arial" w:cs="Arial"/>
                <w:b/>
                <w:noProof/>
                <w:color w:val="FFFFFF" w:themeColor="background1"/>
              </w:rPr>
              <w:t>4</w:t>
            </w:r>
          </w:p>
        </w:tc>
        <w:tc>
          <w:tcPr>
            <w:tcW w:w="6378" w:type="dxa"/>
            <w:gridSpan w:val="3"/>
            <w:vAlign w:val="center"/>
          </w:tcPr>
          <w:p w14:paraId="452E0B30" w14:textId="77777777" w:rsidR="00A101B6" w:rsidRPr="00241918" w:rsidRDefault="00A101B6" w:rsidP="00554A7F">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A101B6" w:rsidRPr="004D6B11" w14:paraId="103D6FBA" w14:textId="77777777" w:rsidTr="00554A7F">
        <w:trPr>
          <w:trHeight w:val="432"/>
        </w:trPr>
        <w:tc>
          <w:tcPr>
            <w:tcW w:w="4692" w:type="dxa"/>
            <w:shd w:val="clear" w:color="auto" w:fill="323E4F" w:themeFill="text2" w:themeFillShade="BF"/>
            <w:vAlign w:val="center"/>
          </w:tcPr>
          <w:p w14:paraId="6DB4A991"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46DA20ED" w14:textId="77777777" w:rsidR="00A101B6" w:rsidRPr="004D6B11" w:rsidRDefault="00A101B6" w:rsidP="00554A7F">
            <w:pPr>
              <w:rPr>
                <w:rFonts w:ascii="Arial" w:hAnsi="Arial" w:cs="Arial"/>
                <w:noProof/>
                <w:color w:val="000000" w:themeColor="text1"/>
              </w:rPr>
            </w:pPr>
          </w:p>
        </w:tc>
        <w:tc>
          <w:tcPr>
            <w:tcW w:w="2783" w:type="dxa"/>
            <w:shd w:val="clear" w:color="auto" w:fill="323E4F" w:themeFill="text2" w:themeFillShade="BF"/>
            <w:vAlign w:val="center"/>
          </w:tcPr>
          <w:p w14:paraId="392E0AAD" w14:textId="77777777" w:rsidR="00A101B6" w:rsidRPr="004D6B11" w:rsidRDefault="00A101B6" w:rsidP="00554A7F">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69" w:type="dxa"/>
            <w:vAlign w:val="center"/>
          </w:tcPr>
          <w:p w14:paraId="365C5BE0" w14:textId="77777777" w:rsidR="00A101B6" w:rsidRPr="004D6B11" w:rsidRDefault="00A101B6" w:rsidP="00554A7F">
            <w:pPr>
              <w:rPr>
                <w:rFonts w:ascii="Arial" w:hAnsi="Arial" w:cs="Arial"/>
                <w:noProof/>
                <w:color w:val="000000" w:themeColor="text1"/>
              </w:rPr>
            </w:pPr>
          </w:p>
        </w:tc>
      </w:tr>
      <w:tr w:rsidR="00A101B6" w:rsidRPr="004D6B11" w14:paraId="7C7BE704" w14:textId="77777777" w:rsidTr="00554A7F">
        <w:trPr>
          <w:trHeight w:val="432"/>
        </w:trPr>
        <w:tc>
          <w:tcPr>
            <w:tcW w:w="4692" w:type="dxa"/>
            <w:shd w:val="clear" w:color="auto" w:fill="323E4F" w:themeFill="text2" w:themeFillShade="BF"/>
            <w:vAlign w:val="center"/>
          </w:tcPr>
          <w:p w14:paraId="1FF3F3C3"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6CDB345D" w14:textId="77777777" w:rsidR="00A101B6" w:rsidRPr="004D6B11" w:rsidRDefault="00A101B6" w:rsidP="00554A7F">
            <w:pPr>
              <w:rPr>
                <w:rFonts w:ascii="Arial" w:hAnsi="Arial" w:cs="Arial"/>
                <w:noProof/>
                <w:color w:val="000000" w:themeColor="text1"/>
              </w:rPr>
            </w:pPr>
          </w:p>
        </w:tc>
        <w:tc>
          <w:tcPr>
            <w:tcW w:w="2783" w:type="dxa"/>
            <w:shd w:val="clear" w:color="auto" w:fill="323E4F" w:themeFill="text2" w:themeFillShade="BF"/>
            <w:vAlign w:val="center"/>
          </w:tcPr>
          <w:p w14:paraId="3074BA4A"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69" w:type="dxa"/>
            <w:vAlign w:val="center"/>
          </w:tcPr>
          <w:p w14:paraId="091B6EF2" w14:textId="77777777" w:rsidR="00A101B6" w:rsidRPr="004D6B11" w:rsidRDefault="00A101B6" w:rsidP="00554A7F">
            <w:pPr>
              <w:rPr>
                <w:rFonts w:ascii="Arial" w:hAnsi="Arial" w:cs="Arial"/>
                <w:noProof/>
                <w:color w:val="000000" w:themeColor="text1"/>
              </w:rPr>
            </w:pPr>
          </w:p>
        </w:tc>
      </w:tr>
      <w:tr w:rsidR="00A101B6" w:rsidRPr="004D6B11" w14:paraId="55BC43BD" w14:textId="77777777" w:rsidTr="00554A7F">
        <w:trPr>
          <w:trHeight w:val="432"/>
        </w:trPr>
        <w:tc>
          <w:tcPr>
            <w:tcW w:w="4692" w:type="dxa"/>
            <w:shd w:val="clear" w:color="auto" w:fill="323E4F" w:themeFill="text2" w:themeFillShade="BF"/>
            <w:vAlign w:val="center"/>
          </w:tcPr>
          <w:p w14:paraId="385A91FE"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059F9BC3" w14:textId="77777777" w:rsidR="00A101B6" w:rsidRPr="004D6B11" w:rsidRDefault="00A101B6" w:rsidP="00554A7F">
            <w:pPr>
              <w:rPr>
                <w:rFonts w:ascii="Arial" w:hAnsi="Arial" w:cs="Arial"/>
                <w:b/>
                <w:noProof/>
                <w:color w:val="FFFFFF" w:themeColor="background1"/>
              </w:rPr>
            </w:pPr>
          </w:p>
        </w:tc>
        <w:tc>
          <w:tcPr>
            <w:tcW w:w="2783" w:type="dxa"/>
            <w:shd w:val="clear" w:color="auto" w:fill="323E4F" w:themeFill="text2" w:themeFillShade="BF"/>
            <w:vAlign w:val="center"/>
          </w:tcPr>
          <w:p w14:paraId="57273D30" w14:textId="77777777" w:rsidR="00A101B6" w:rsidRPr="004D6B11" w:rsidRDefault="00A101B6" w:rsidP="00554A7F">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69" w:type="dxa"/>
            <w:vAlign w:val="center"/>
          </w:tcPr>
          <w:p w14:paraId="176340DE" w14:textId="77777777" w:rsidR="00A101B6" w:rsidRPr="004D6B11" w:rsidRDefault="00A101B6" w:rsidP="00554A7F">
            <w:pPr>
              <w:rPr>
                <w:rFonts w:ascii="Arial" w:hAnsi="Arial" w:cs="Arial"/>
                <w:noProof/>
                <w:color w:val="000000" w:themeColor="text1"/>
              </w:rPr>
            </w:pPr>
          </w:p>
        </w:tc>
      </w:tr>
      <w:tr w:rsidR="00A101B6" w:rsidRPr="004D6B11" w14:paraId="26FEDB63" w14:textId="77777777" w:rsidTr="00554A7F">
        <w:trPr>
          <w:trHeight w:val="432"/>
        </w:trPr>
        <w:tc>
          <w:tcPr>
            <w:tcW w:w="4692" w:type="dxa"/>
            <w:shd w:val="clear" w:color="auto" w:fill="323E4F" w:themeFill="text2" w:themeFillShade="BF"/>
            <w:vAlign w:val="center"/>
          </w:tcPr>
          <w:p w14:paraId="327F8141" w14:textId="77777777" w:rsidR="00A101B6" w:rsidRPr="005624C1" w:rsidRDefault="00A101B6" w:rsidP="00554A7F">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608E5B0D" w14:textId="77777777" w:rsidR="00A101B6" w:rsidRPr="004D6B11" w:rsidRDefault="00A101B6" w:rsidP="00554A7F">
            <w:pPr>
              <w:rPr>
                <w:rFonts w:ascii="Arial" w:hAnsi="Arial" w:cs="Arial"/>
                <w:b/>
                <w:noProof/>
                <w:color w:val="FFFFFF" w:themeColor="background1"/>
              </w:rPr>
            </w:pPr>
          </w:p>
        </w:tc>
        <w:tc>
          <w:tcPr>
            <w:tcW w:w="2783" w:type="dxa"/>
            <w:shd w:val="clear" w:color="auto" w:fill="323E4F" w:themeFill="text2" w:themeFillShade="BF"/>
            <w:vAlign w:val="center"/>
          </w:tcPr>
          <w:p w14:paraId="5047E3A7" w14:textId="77777777" w:rsidR="00A101B6" w:rsidRDefault="00A101B6" w:rsidP="00554A7F">
            <w:pPr>
              <w:rPr>
                <w:rFonts w:ascii="Arial" w:hAnsi="Arial" w:cs="Arial"/>
                <w:b/>
                <w:noProof/>
                <w:color w:val="FFFFFF" w:themeColor="background1"/>
              </w:rPr>
            </w:pPr>
            <w:r>
              <w:rPr>
                <w:rFonts w:ascii="Arial" w:hAnsi="Arial" w:cs="Arial"/>
                <w:b/>
                <w:noProof/>
                <w:color w:val="FFFFFF" w:themeColor="background1"/>
              </w:rPr>
              <w:t xml:space="preserve">End date </w:t>
            </w:r>
          </w:p>
          <w:p w14:paraId="70F56704" w14:textId="77777777" w:rsidR="00A101B6" w:rsidRPr="004D6B11" w:rsidRDefault="00A101B6" w:rsidP="00554A7F">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Pr>
                <w:rFonts w:ascii="Arial" w:hAnsi="Arial" w:cs="Arial"/>
                <w:bCs/>
                <w:noProof/>
                <w:color w:val="FFFFFF" w:themeColor="background1"/>
                <w:sz w:val="20"/>
                <w:szCs w:val="20"/>
              </w:rPr>
              <w:t>is not</w:t>
            </w:r>
            <w:r w:rsidRPr="007D6876">
              <w:rPr>
                <w:rFonts w:ascii="Arial" w:hAnsi="Arial" w:cs="Arial"/>
                <w:bCs/>
                <w:noProof/>
                <w:color w:val="FFFFFF" w:themeColor="background1"/>
                <w:sz w:val="20"/>
                <w:szCs w:val="20"/>
              </w:rPr>
              <w:t xml:space="preserve"> finalized yet)</w:t>
            </w:r>
          </w:p>
        </w:tc>
        <w:tc>
          <w:tcPr>
            <w:tcW w:w="1469" w:type="dxa"/>
            <w:vAlign w:val="center"/>
          </w:tcPr>
          <w:p w14:paraId="117DED22" w14:textId="77777777" w:rsidR="00A101B6" w:rsidRPr="004D6B11" w:rsidRDefault="00A101B6" w:rsidP="00554A7F">
            <w:pPr>
              <w:rPr>
                <w:rFonts w:ascii="Arial" w:hAnsi="Arial" w:cs="Arial"/>
                <w:noProof/>
                <w:color w:val="000000" w:themeColor="text1"/>
              </w:rPr>
            </w:pPr>
          </w:p>
        </w:tc>
      </w:tr>
      <w:tr w:rsidR="00A101B6" w:rsidRPr="004D6B11" w14:paraId="21BF427D" w14:textId="77777777" w:rsidTr="00554A7F">
        <w:trPr>
          <w:trHeight w:val="432"/>
        </w:trPr>
        <w:tc>
          <w:tcPr>
            <w:tcW w:w="4692" w:type="dxa"/>
            <w:shd w:val="clear" w:color="auto" w:fill="323E4F" w:themeFill="text2" w:themeFillShade="BF"/>
            <w:vAlign w:val="center"/>
          </w:tcPr>
          <w:p w14:paraId="1A333AFC"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3A6A9D1B" w14:textId="77777777" w:rsidR="00A101B6" w:rsidRPr="004D6B11" w:rsidRDefault="00A101B6" w:rsidP="00554A7F">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2719DA32" w14:textId="77777777" w:rsidR="00A101B6" w:rsidRPr="004D6B11" w:rsidRDefault="00A101B6" w:rsidP="00554A7F">
            <w:pPr>
              <w:rPr>
                <w:rFonts w:ascii="Arial" w:hAnsi="Arial" w:cs="Arial"/>
                <w:noProof/>
                <w:color w:val="000000" w:themeColor="text1"/>
              </w:rPr>
            </w:pPr>
          </w:p>
        </w:tc>
        <w:tc>
          <w:tcPr>
            <w:tcW w:w="2783" w:type="dxa"/>
            <w:shd w:val="clear" w:color="auto" w:fill="323E4F" w:themeFill="text2" w:themeFillShade="BF"/>
            <w:vAlign w:val="center"/>
          </w:tcPr>
          <w:p w14:paraId="25D46B49" w14:textId="77777777" w:rsidR="00A101B6" w:rsidRDefault="00A101B6" w:rsidP="00554A7F">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61248F0F" w14:textId="77777777" w:rsidR="00A101B6" w:rsidRPr="004D6B11" w:rsidRDefault="00A101B6" w:rsidP="00554A7F">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69" w:type="dxa"/>
            <w:vAlign w:val="center"/>
          </w:tcPr>
          <w:p w14:paraId="52910D7C" w14:textId="77777777" w:rsidR="00A101B6" w:rsidRPr="004D6B11" w:rsidRDefault="00A101B6" w:rsidP="00554A7F">
            <w:pPr>
              <w:rPr>
                <w:rFonts w:ascii="Arial" w:hAnsi="Arial" w:cs="Arial"/>
                <w:noProof/>
                <w:color w:val="000000" w:themeColor="text1"/>
              </w:rPr>
            </w:pPr>
          </w:p>
        </w:tc>
      </w:tr>
      <w:tr w:rsidR="00A101B6" w:rsidRPr="004D6B11" w14:paraId="7D5ADC03" w14:textId="77777777" w:rsidTr="00554A7F">
        <w:trPr>
          <w:trHeight w:val="720"/>
        </w:trPr>
        <w:tc>
          <w:tcPr>
            <w:tcW w:w="4692" w:type="dxa"/>
            <w:tcBorders>
              <w:bottom w:val="double" w:sz="4" w:space="0" w:color="BFBFBF" w:themeColor="background1" w:themeShade="BF"/>
            </w:tcBorders>
            <w:shd w:val="clear" w:color="auto" w:fill="323E4F" w:themeFill="text2" w:themeFillShade="BF"/>
            <w:vAlign w:val="center"/>
          </w:tcPr>
          <w:p w14:paraId="4166733A" w14:textId="77777777" w:rsidR="00A101B6" w:rsidRPr="004D6B11" w:rsidRDefault="00A101B6" w:rsidP="00554A7F">
            <w:pPr>
              <w:rPr>
                <w:rFonts w:ascii="Arial" w:hAnsi="Arial" w:cs="Arial"/>
                <w:b/>
                <w:noProof/>
                <w:color w:val="FFFFFF" w:themeColor="background1"/>
              </w:rPr>
            </w:pPr>
            <w:r>
              <w:rPr>
                <w:rFonts w:ascii="Arial" w:hAnsi="Arial" w:cs="Arial"/>
                <w:b/>
                <w:noProof/>
                <w:color w:val="FFFFFF" w:themeColor="background1"/>
              </w:rPr>
              <w:t xml:space="preserve">LINK(s) </w:t>
            </w:r>
            <w:r w:rsidRPr="00E10F3E">
              <w:rPr>
                <w:rFonts w:ascii="Arial" w:hAnsi="Arial" w:cs="Arial"/>
                <w:b/>
                <w:noProof/>
                <w:color w:val="FFFFFF" w:themeColor="background1"/>
              </w:rPr>
              <w:t xml:space="preserve">or </w:t>
            </w:r>
            <w:r>
              <w:rPr>
                <w:rFonts w:ascii="Arial" w:hAnsi="Arial" w:cs="Arial"/>
                <w:b/>
                <w:noProof/>
                <w:color w:val="FFFFFF" w:themeColor="background1"/>
              </w:rPr>
              <w:t>D</w:t>
            </w:r>
            <w:r w:rsidRPr="00E10F3E">
              <w:rPr>
                <w:rFonts w:ascii="Arial" w:hAnsi="Arial" w:cs="Arial"/>
                <w:b/>
                <w:noProof/>
                <w:color w:val="FFFFFF" w:themeColor="background1"/>
              </w:rPr>
              <w:t xml:space="preserve">ocuments </w:t>
            </w:r>
            <w:r>
              <w:rPr>
                <w:rFonts w:ascii="Arial" w:hAnsi="Arial" w:cs="Arial"/>
                <w:b/>
                <w:noProof/>
                <w:color w:val="FFFFFF" w:themeColor="background1"/>
              </w:rPr>
              <w:t>related to project implementation (reports, deliverables ect)</w:t>
            </w:r>
          </w:p>
          <w:p w14:paraId="125F4C4B" w14:textId="77777777" w:rsidR="00A101B6" w:rsidRPr="00241918" w:rsidRDefault="00A101B6" w:rsidP="00554A7F">
            <w:pPr>
              <w:rPr>
                <w:rFonts w:ascii="Arial" w:hAnsi="Arial" w:cs="Arial"/>
                <w:bCs/>
                <w:noProof/>
                <w:color w:val="FFFFFF" w:themeColor="background1"/>
              </w:rPr>
            </w:pPr>
            <w:r w:rsidRPr="00241918">
              <w:rPr>
                <w:rFonts w:ascii="Arial" w:hAnsi="Arial" w:cs="Arial"/>
                <w:bCs/>
                <w:noProof/>
                <w:color w:val="FFFFFF" w:themeColor="background1"/>
              </w:rPr>
              <w:t>(If applicable</w:t>
            </w:r>
            <w:r>
              <w:rPr>
                <w:rFonts w:ascii="Arial" w:hAnsi="Arial" w:cs="Arial"/>
                <w:bCs/>
                <w:noProof/>
                <w:color w:val="FFFFFF" w:themeColor="background1"/>
              </w:rPr>
              <w:t xml:space="preserve"> / if 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6CFE9303" w14:textId="77777777" w:rsidR="00A101B6" w:rsidRPr="004D6B11" w:rsidRDefault="00A101B6" w:rsidP="00554A7F">
            <w:pPr>
              <w:rPr>
                <w:rFonts w:ascii="Arial" w:hAnsi="Arial" w:cs="Arial"/>
                <w:noProof/>
                <w:color w:val="000000" w:themeColor="text1"/>
              </w:rPr>
            </w:pPr>
          </w:p>
        </w:tc>
      </w:tr>
      <w:tr w:rsidR="00A101B6" w:rsidRPr="004D6B11" w14:paraId="098716B7" w14:textId="77777777" w:rsidTr="00554A7F">
        <w:trPr>
          <w:trHeight w:val="720"/>
        </w:trPr>
        <w:tc>
          <w:tcPr>
            <w:tcW w:w="4692" w:type="dxa"/>
            <w:tcBorders>
              <w:bottom w:val="double" w:sz="4" w:space="0" w:color="BFBFBF" w:themeColor="background1" w:themeShade="BF"/>
            </w:tcBorders>
            <w:shd w:val="clear" w:color="auto" w:fill="323E4F" w:themeFill="text2" w:themeFillShade="BF"/>
            <w:vAlign w:val="center"/>
          </w:tcPr>
          <w:p w14:paraId="21B75E18"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12A19411" w14:textId="77777777" w:rsidR="00A101B6" w:rsidRPr="00171F3D" w:rsidRDefault="00A101B6" w:rsidP="00554A7F">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5BB9FF61" w14:textId="77777777" w:rsidR="00A101B6" w:rsidRPr="004D6B11" w:rsidRDefault="00A101B6" w:rsidP="00554A7F">
            <w:pPr>
              <w:rPr>
                <w:rFonts w:ascii="Arial" w:hAnsi="Arial" w:cs="Arial"/>
                <w:noProof/>
                <w:color w:val="000000" w:themeColor="text1"/>
              </w:rPr>
            </w:pPr>
          </w:p>
        </w:tc>
      </w:tr>
    </w:tbl>
    <w:p w14:paraId="321ECF85" w14:textId="51398701" w:rsidR="00A101B6" w:rsidRDefault="00A101B6" w:rsidP="004D6B11">
      <w:pPr>
        <w:rPr>
          <w:rFonts w:ascii="Century Gothic" w:hAnsi="Century Gothic" w:cs="Arial"/>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783"/>
        <w:gridCol w:w="1469"/>
      </w:tblGrid>
      <w:tr w:rsidR="00A101B6" w:rsidRPr="00241918" w14:paraId="227BCDFA" w14:textId="77777777" w:rsidTr="00554A7F">
        <w:trPr>
          <w:trHeight w:val="432"/>
        </w:trPr>
        <w:tc>
          <w:tcPr>
            <w:tcW w:w="4692" w:type="dxa"/>
            <w:shd w:val="clear" w:color="auto" w:fill="323E4F" w:themeFill="text2" w:themeFillShade="BF"/>
            <w:vAlign w:val="center"/>
          </w:tcPr>
          <w:p w14:paraId="56194AC0" w14:textId="27357EE3" w:rsidR="00A101B6" w:rsidRPr="00241918" w:rsidRDefault="00A101B6" w:rsidP="00554A7F">
            <w:pPr>
              <w:rPr>
                <w:rFonts w:ascii="Arial" w:hAnsi="Arial" w:cs="Arial"/>
                <w:b/>
                <w:noProof/>
                <w:color w:val="FFFFFF" w:themeColor="background1"/>
              </w:rPr>
            </w:pPr>
            <w:r w:rsidRPr="00241918">
              <w:rPr>
                <w:rFonts w:ascii="Arial" w:hAnsi="Arial" w:cs="Arial"/>
                <w:b/>
                <w:noProof/>
                <w:color w:val="FFFFFF" w:themeColor="background1"/>
              </w:rPr>
              <w:t xml:space="preserve">Project Reference  No </w:t>
            </w:r>
            <w:r>
              <w:rPr>
                <w:rFonts w:ascii="Arial" w:hAnsi="Arial" w:cs="Arial"/>
                <w:b/>
                <w:noProof/>
                <w:color w:val="FFFFFF" w:themeColor="background1"/>
              </w:rPr>
              <w:t>5</w:t>
            </w:r>
          </w:p>
        </w:tc>
        <w:tc>
          <w:tcPr>
            <w:tcW w:w="6378" w:type="dxa"/>
            <w:gridSpan w:val="3"/>
            <w:vAlign w:val="center"/>
          </w:tcPr>
          <w:p w14:paraId="2355827E" w14:textId="77777777" w:rsidR="00A101B6" w:rsidRPr="00241918" w:rsidRDefault="00A101B6" w:rsidP="00554A7F">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A101B6" w:rsidRPr="004D6B11" w14:paraId="0855DA25" w14:textId="77777777" w:rsidTr="00554A7F">
        <w:trPr>
          <w:trHeight w:val="432"/>
        </w:trPr>
        <w:tc>
          <w:tcPr>
            <w:tcW w:w="4692" w:type="dxa"/>
            <w:shd w:val="clear" w:color="auto" w:fill="323E4F" w:themeFill="text2" w:themeFillShade="BF"/>
            <w:vAlign w:val="center"/>
          </w:tcPr>
          <w:p w14:paraId="0299BE20"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5F1F7DFB" w14:textId="77777777" w:rsidR="00A101B6" w:rsidRPr="004D6B11" w:rsidRDefault="00A101B6" w:rsidP="00554A7F">
            <w:pPr>
              <w:rPr>
                <w:rFonts w:ascii="Arial" w:hAnsi="Arial" w:cs="Arial"/>
                <w:noProof/>
                <w:color w:val="000000" w:themeColor="text1"/>
              </w:rPr>
            </w:pPr>
          </w:p>
        </w:tc>
        <w:tc>
          <w:tcPr>
            <w:tcW w:w="2783" w:type="dxa"/>
            <w:shd w:val="clear" w:color="auto" w:fill="323E4F" w:themeFill="text2" w:themeFillShade="BF"/>
            <w:vAlign w:val="center"/>
          </w:tcPr>
          <w:p w14:paraId="5630F468" w14:textId="77777777" w:rsidR="00A101B6" w:rsidRPr="004D6B11" w:rsidRDefault="00A101B6" w:rsidP="00554A7F">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69" w:type="dxa"/>
            <w:vAlign w:val="center"/>
          </w:tcPr>
          <w:p w14:paraId="2F1D0BAE" w14:textId="77777777" w:rsidR="00A101B6" w:rsidRPr="004D6B11" w:rsidRDefault="00A101B6" w:rsidP="00554A7F">
            <w:pPr>
              <w:rPr>
                <w:rFonts w:ascii="Arial" w:hAnsi="Arial" w:cs="Arial"/>
                <w:noProof/>
                <w:color w:val="000000" w:themeColor="text1"/>
              </w:rPr>
            </w:pPr>
          </w:p>
        </w:tc>
      </w:tr>
      <w:tr w:rsidR="00A101B6" w:rsidRPr="004D6B11" w14:paraId="549E9266" w14:textId="77777777" w:rsidTr="00554A7F">
        <w:trPr>
          <w:trHeight w:val="432"/>
        </w:trPr>
        <w:tc>
          <w:tcPr>
            <w:tcW w:w="4692" w:type="dxa"/>
            <w:shd w:val="clear" w:color="auto" w:fill="323E4F" w:themeFill="text2" w:themeFillShade="BF"/>
            <w:vAlign w:val="center"/>
          </w:tcPr>
          <w:p w14:paraId="609E7F4D"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3B86A037" w14:textId="77777777" w:rsidR="00A101B6" w:rsidRPr="004D6B11" w:rsidRDefault="00A101B6" w:rsidP="00554A7F">
            <w:pPr>
              <w:rPr>
                <w:rFonts w:ascii="Arial" w:hAnsi="Arial" w:cs="Arial"/>
                <w:noProof/>
                <w:color w:val="000000" w:themeColor="text1"/>
              </w:rPr>
            </w:pPr>
          </w:p>
        </w:tc>
        <w:tc>
          <w:tcPr>
            <w:tcW w:w="2783" w:type="dxa"/>
            <w:shd w:val="clear" w:color="auto" w:fill="323E4F" w:themeFill="text2" w:themeFillShade="BF"/>
            <w:vAlign w:val="center"/>
          </w:tcPr>
          <w:p w14:paraId="36BD1F65"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69" w:type="dxa"/>
            <w:vAlign w:val="center"/>
          </w:tcPr>
          <w:p w14:paraId="106A2F20" w14:textId="77777777" w:rsidR="00A101B6" w:rsidRPr="004D6B11" w:rsidRDefault="00A101B6" w:rsidP="00554A7F">
            <w:pPr>
              <w:rPr>
                <w:rFonts w:ascii="Arial" w:hAnsi="Arial" w:cs="Arial"/>
                <w:noProof/>
                <w:color w:val="000000" w:themeColor="text1"/>
              </w:rPr>
            </w:pPr>
          </w:p>
        </w:tc>
      </w:tr>
      <w:tr w:rsidR="00A101B6" w:rsidRPr="004D6B11" w14:paraId="30B95AB4" w14:textId="77777777" w:rsidTr="00554A7F">
        <w:trPr>
          <w:trHeight w:val="432"/>
        </w:trPr>
        <w:tc>
          <w:tcPr>
            <w:tcW w:w="4692" w:type="dxa"/>
            <w:shd w:val="clear" w:color="auto" w:fill="323E4F" w:themeFill="text2" w:themeFillShade="BF"/>
            <w:vAlign w:val="center"/>
          </w:tcPr>
          <w:p w14:paraId="62634099"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14B21CDA" w14:textId="77777777" w:rsidR="00A101B6" w:rsidRPr="004D6B11" w:rsidRDefault="00A101B6" w:rsidP="00554A7F">
            <w:pPr>
              <w:rPr>
                <w:rFonts w:ascii="Arial" w:hAnsi="Arial" w:cs="Arial"/>
                <w:b/>
                <w:noProof/>
                <w:color w:val="FFFFFF" w:themeColor="background1"/>
              </w:rPr>
            </w:pPr>
          </w:p>
        </w:tc>
        <w:tc>
          <w:tcPr>
            <w:tcW w:w="2783" w:type="dxa"/>
            <w:shd w:val="clear" w:color="auto" w:fill="323E4F" w:themeFill="text2" w:themeFillShade="BF"/>
            <w:vAlign w:val="center"/>
          </w:tcPr>
          <w:p w14:paraId="1009A6EC" w14:textId="77777777" w:rsidR="00A101B6" w:rsidRPr="004D6B11" w:rsidRDefault="00A101B6" w:rsidP="00554A7F">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69" w:type="dxa"/>
            <w:vAlign w:val="center"/>
          </w:tcPr>
          <w:p w14:paraId="5D556966" w14:textId="77777777" w:rsidR="00A101B6" w:rsidRPr="004D6B11" w:rsidRDefault="00A101B6" w:rsidP="00554A7F">
            <w:pPr>
              <w:rPr>
                <w:rFonts w:ascii="Arial" w:hAnsi="Arial" w:cs="Arial"/>
                <w:noProof/>
                <w:color w:val="000000" w:themeColor="text1"/>
              </w:rPr>
            </w:pPr>
          </w:p>
        </w:tc>
      </w:tr>
      <w:tr w:rsidR="00A101B6" w:rsidRPr="004D6B11" w14:paraId="7BA68460" w14:textId="77777777" w:rsidTr="00554A7F">
        <w:trPr>
          <w:trHeight w:val="432"/>
        </w:trPr>
        <w:tc>
          <w:tcPr>
            <w:tcW w:w="4692" w:type="dxa"/>
            <w:shd w:val="clear" w:color="auto" w:fill="323E4F" w:themeFill="text2" w:themeFillShade="BF"/>
            <w:vAlign w:val="center"/>
          </w:tcPr>
          <w:p w14:paraId="51D96D67" w14:textId="77777777" w:rsidR="00A101B6" w:rsidRPr="005624C1" w:rsidRDefault="00A101B6" w:rsidP="00554A7F">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1D46E33C" w14:textId="77777777" w:rsidR="00A101B6" w:rsidRPr="004D6B11" w:rsidRDefault="00A101B6" w:rsidP="00554A7F">
            <w:pPr>
              <w:rPr>
                <w:rFonts w:ascii="Arial" w:hAnsi="Arial" w:cs="Arial"/>
                <w:b/>
                <w:noProof/>
                <w:color w:val="FFFFFF" w:themeColor="background1"/>
              </w:rPr>
            </w:pPr>
          </w:p>
        </w:tc>
        <w:tc>
          <w:tcPr>
            <w:tcW w:w="2783" w:type="dxa"/>
            <w:shd w:val="clear" w:color="auto" w:fill="323E4F" w:themeFill="text2" w:themeFillShade="BF"/>
            <w:vAlign w:val="center"/>
          </w:tcPr>
          <w:p w14:paraId="43882DF8" w14:textId="77777777" w:rsidR="00A101B6" w:rsidRDefault="00A101B6" w:rsidP="00554A7F">
            <w:pPr>
              <w:rPr>
                <w:rFonts w:ascii="Arial" w:hAnsi="Arial" w:cs="Arial"/>
                <w:b/>
                <w:noProof/>
                <w:color w:val="FFFFFF" w:themeColor="background1"/>
              </w:rPr>
            </w:pPr>
            <w:r>
              <w:rPr>
                <w:rFonts w:ascii="Arial" w:hAnsi="Arial" w:cs="Arial"/>
                <w:b/>
                <w:noProof/>
                <w:color w:val="FFFFFF" w:themeColor="background1"/>
              </w:rPr>
              <w:t xml:space="preserve">End date </w:t>
            </w:r>
          </w:p>
          <w:p w14:paraId="5A584D45" w14:textId="77777777" w:rsidR="00A101B6" w:rsidRPr="004D6B11" w:rsidRDefault="00A101B6" w:rsidP="00554A7F">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Pr>
                <w:rFonts w:ascii="Arial" w:hAnsi="Arial" w:cs="Arial"/>
                <w:bCs/>
                <w:noProof/>
                <w:color w:val="FFFFFF" w:themeColor="background1"/>
                <w:sz w:val="20"/>
                <w:szCs w:val="20"/>
              </w:rPr>
              <w:t>is not</w:t>
            </w:r>
            <w:r w:rsidRPr="007D6876">
              <w:rPr>
                <w:rFonts w:ascii="Arial" w:hAnsi="Arial" w:cs="Arial"/>
                <w:bCs/>
                <w:noProof/>
                <w:color w:val="FFFFFF" w:themeColor="background1"/>
                <w:sz w:val="20"/>
                <w:szCs w:val="20"/>
              </w:rPr>
              <w:t xml:space="preserve"> finalized yet)</w:t>
            </w:r>
          </w:p>
        </w:tc>
        <w:tc>
          <w:tcPr>
            <w:tcW w:w="1469" w:type="dxa"/>
            <w:vAlign w:val="center"/>
          </w:tcPr>
          <w:p w14:paraId="08994987" w14:textId="77777777" w:rsidR="00A101B6" w:rsidRPr="004D6B11" w:rsidRDefault="00A101B6" w:rsidP="00554A7F">
            <w:pPr>
              <w:rPr>
                <w:rFonts w:ascii="Arial" w:hAnsi="Arial" w:cs="Arial"/>
                <w:noProof/>
                <w:color w:val="000000" w:themeColor="text1"/>
              </w:rPr>
            </w:pPr>
          </w:p>
        </w:tc>
      </w:tr>
      <w:tr w:rsidR="00A101B6" w:rsidRPr="004D6B11" w14:paraId="2CEAF0ED" w14:textId="77777777" w:rsidTr="00554A7F">
        <w:trPr>
          <w:trHeight w:val="432"/>
        </w:trPr>
        <w:tc>
          <w:tcPr>
            <w:tcW w:w="4692" w:type="dxa"/>
            <w:shd w:val="clear" w:color="auto" w:fill="323E4F" w:themeFill="text2" w:themeFillShade="BF"/>
            <w:vAlign w:val="center"/>
          </w:tcPr>
          <w:p w14:paraId="3E3149E4"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03EC82C7" w14:textId="77777777" w:rsidR="00A101B6" w:rsidRPr="004D6B11" w:rsidRDefault="00A101B6" w:rsidP="00554A7F">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2361C2B1" w14:textId="77777777" w:rsidR="00A101B6" w:rsidRPr="004D6B11" w:rsidRDefault="00A101B6" w:rsidP="00554A7F">
            <w:pPr>
              <w:rPr>
                <w:rFonts w:ascii="Arial" w:hAnsi="Arial" w:cs="Arial"/>
                <w:noProof/>
                <w:color w:val="000000" w:themeColor="text1"/>
              </w:rPr>
            </w:pPr>
          </w:p>
        </w:tc>
        <w:tc>
          <w:tcPr>
            <w:tcW w:w="2783" w:type="dxa"/>
            <w:shd w:val="clear" w:color="auto" w:fill="323E4F" w:themeFill="text2" w:themeFillShade="BF"/>
            <w:vAlign w:val="center"/>
          </w:tcPr>
          <w:p w14:paraId="7876D531" w14:textId="77777777" w:rsidR="00A101B6" w:rsidRDefault="00A101B6" w:rsidP="00554A7F">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01DDB14A" w14:textId="77777777" w:rsidR="00A101B6" w:rsidRPr="004D6B11" w:rsidRDefault="00A101B6" w:rsidP="00554A7F">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69" w:type="dxa"/>
            <w:vAlign w:val="center"/>
          </w:tcPr>
          <w:p w14:paraId="30E71A5B" w14:textId="77777777" w:rsidR="00A101B6" w:rsidRPr="004D6B11" w:rsidRDefault="00A101B6" w:rsidP="00554A7F">
            <w:pPr>
              <w:rPr>
                <w:rFonts w:ascii="Arial" w:hAnsi="Arial" w:cs="Arial"/>
                <w:noProof/>
                <w:color w:val="000000" w:themeColor="text1"/>
              </w:rPr>
            </w:pPr>
          </w:p>
        </w:tc>
      </w:tr>
      <w:tr w:rsidR="00A101B6" w:rsidRPr="004D6B11" w14:paraId="597AC7D5" w14:textId="77777777" w:rsidTr="00554A7F">
        <w:trPr>
          <w:trHeight w:val="720"/>
        </w:trPr>
        <w:tc>
          <w:tcPr>
            <w:tcW w:w="4692" w:type="dxa"/>
            <w:tcBorders>
              <w:bottom w:val="double" w:sz="4" w:space="0" w:color="BFBFBF" w:themeColor="background1" w:themeShade="BF"/>
            </w:tcBorders>
            <w:shd w:val="clear" w:color="auto" w:fill="323E4F" w:themeFill="text2" w:themeFillShade="BF"/>
            <w:vAlign w:val="center"/>
          </w:tcPr>
          <w:p w14:paraId="4C2972BD" w14:textId="77777777" w:rsidR="00A101B6" w:rsidRPr="004D6B11" w:rsidRDefault="00A101B6" w:rsidP="00554A7F">
            <w:pPr>
              <w:rPr>
                <w:rFonts w:ascii="Arial" w:hAnsi="Arial" w:cs="Arial"/>
                <w:b/>
                <w:noProof/>
                <w:color w:val="FFFFFF" w:themeColor="background1"/>
              </w:rPr>
            </w:pPr>
            <w:r>
              <w:rPr>
                <w:rFonts w:ascii="Arial" w:hAnsi="Arial" w:cs="Arial"/>
                <w:b/>
                <w:noProof/>
                <w:color w:val="FFFFFF" w:themeColor="background1"/>
              </w:rPr>
              <w:t xml:space="preserve">LINK(s) </w:t>
            </w:r>
            <w:r w:rsidRPr="00E10F3E">
              <w:rPr>
                <w:rFonts w:ascii="Arial" w:hAnsi="Arial" w:cs="Arial"/>
                <w:b/>
                <w:noProof/>
                <w:color w:val="FFFFFF" w:themeColor="background1"/>
              </w:rPr>
              <w:t xml:space="preserve">or </w:t>
            </w:r>
            <w:r>
              <w:rPr>
                <w:rFonts w:ascii="Arial" w:hAnsi="Arial" w:cs="Arial"/>
                <w:b/>
                <w:noProof/>
                <w:color w:val="FFFFFF" w:themeColor="background1"/>
              </w:rPr>
              <w:t>D</w:t>
            </w:r>
            <w:r w:rsidRPr="00E10F3E">
              <w:rPr>
                <w:rFonts w:ascii="Arial" w:hAnsi="Arial" w:cs="Arial"/>
                <w:b/>
                <w:noProof/>
                <w:color w:val="FFFFFF" w:themeColor="background1"/>
              </w:rPr>
              <w:t xml:space="preserve">ocuments </w:t>
            </w:r>
            <w:r>
              <w:rPr>
                <w:rFonts w:ascii="Arial" w:hAnsi="Arial" w:cs="Arial"/>
                <w:b/>
                <w:noProof/>
                <w:color w:val="FFFFFF" w:themeColor="background1"/>
              </w:rPr>
              <w:t>related to project implementation (reports, deliverables ect)</w:t>
            </w:r>
          </w:p>
          <w:p w14:paraId="6D2390CD" w14:textId="77777777" w:rsidR="00A101B6" w:rsidRPr="00241918" w:rsidRDefault="00A101B6" w:rsidP="00554A7F">
            <w:pPr>
              <w:rPr>
                <w:rFonts w:ascii="Arial" w:hAnsi="Arial" w:cs="Arial"/>
                <w:bCs/>
                <w:noProof/>
                <w:color w:val="FFFFFF" w:themeColor="background1"/>
              </w:rPr>
            </w:pPr>
            <w:r w:rsidRPr="00241918">
              <w:rPr>
                <w:rFonts w:ascii="Arial" w:hAnsi="Arial" w:cs="Arial"/>
                <w:bCs/>
                <w:noProof/>
                <w:color w:val="FFFFFF" w:themeColor="background1"/>
              </w:rPr>
              <w:t>(If applicable</w:t>
            </w:r>
            <w:r>
              <w:rPr>
                <w:rFonts w:ascii="Arial" w:hAnsi="Arial" w:cs="Arial"/>
                <w:bCs/>
                <w:noProof/>
                <w:color w:val="FFFFFF" w:themeColor="background1"/>
              </w:rPr>
              <w:t xml:space="preserve"> / if 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08770801" w14:textId="77777777" w:rsidR="00A101B6" w:rsidRPr="004D6B11" w:rsidRDefault="00A101B6" w:rsidP="00554A7F">
            <w:pPr>
              <w:rPr>
                <w:rFonts w:ascii="Arial" w:hAnsi="Arial" w:cs="Arial"/>
                <w:noProof/>
                <w:color w:val="000000" w:themeColor="text1"/>
              </w:rPr>
            </w:pPr>
          </w:p>
        </w:tc>
      </w:tr>
      <w:tr w:rsidR="00A101B6" w:rsidRPr="004D6B11" w14:paraId="722D5DBE" w14:textId="77777777" w:rsidTr="00554A7F">
        <w:trPr>
          <w:trHeight w:val="720"/>
        </w:trPr>
        <w:tc>
          <w:tcPr>
            <w:tcW w:w="4692" w:type="dxa"/>
            <w:tcBorders>
              <w:bottom w:val="double" w:sz="4" w:space="0" w:color="BFBFBF" w:themeColor="background1" w:themeShade="BF"/>
            </w:tcBorders>
            <w:shd w:val="clear" w:color="auto" w:fill="323E4F" w:themeFill="text2" w:themeFillShade="BF"/>
            <w:vAlign w:val="center"/>
          </w:tcPr>
          <w:p w14:paraId="56511C6E" w14:textId="77777777" w:rsidR="00A101B6" w:rsidRPr="004D6B11" w:rsidRDefault="00A101B6" w:rsidP="00554A7F">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00BC90F1" w14:textId="77777777" w:rsidR="00A101B6" w:rsidRPr="00171F3D" w:rsidRDefault="00A101B6" w:rsidP="00554A7F">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5D110D05" w14:textId="77777777" w:rsidR="00A101B6" w:rsidRPr="004D6B11" w:rsidRDefault="00A101B6" w:rsidP="00554A7F">
            <w:pPr>
              <w:rPr>
                <w:rFonts w:ascii="Arial" w:hAnsi="Arial" w:cs="Arial"/>
                <w:noProof/>
                <w:color w:val="000000" w:themeColor="text1"/>
              </w:rPr>
            </w:pPr>
          </w:p>
        </w:tc>
      </w:tr>
    </w:tbl>
    <w:p w14:paraId="26FD14F2" w14:textId="77777777" w:rsidR="00A101B6" w:rsidRDefault="00A101B6" w:rsidP="004D6B11">
      <w:pPr>
        <w:rPr>
          <w:rFonts w:ascii="Century Gothic" w:hAnsi="Century Gothic" w:cs="Arial"/>
        </w:rPr>
      </w:pPr>
    </w:p>
    <w:p w14:paraId="5D502378" w14:textId="77777777" w:rsidR="00A101B6" w:rsidRDefault="00A101B6" w:rsidP="004D6B11">
      <w:pPr>
        <w:rPr>
          <w:rFonts w:ascii="Century Gothic" w:hAnsi="Century Gothic" w:cs="Arial"/>
        </w:rPr>
      </w:pPr>
    </w:p>
    <w:tbl>
      <w:tblPr>
        <w:tblW w:w="11728" w:type="dxa"/>
        <w:tblLook w:val="04A0" w:firstRow="1" w:lastRow="0" w:firstColumn="1" w:lastColumn="0" w:noHBand="0" w:noVBand="1"/>
      </w:tblPr>
      <w:tblGrid>
        <w:gridCol w:w="380"/>
        <w:gridCol w:w="4440"/>
        <w:gridCol w:w="6379"/>
        <w:gridCol w:w="293"/>
        <w:gridCol w:w="236"/>
      </w:tblGrid>
      <w:tr w:rsidR="004D6B11" w:rsidRPr="004D6B11" w14:paraId="2E46FB6C" w14:textId="77777777" w:rsidTr="004D6B11">
        <w:trPr>
          <w:gridAfter w:val="2"/>
          <w:wAfter w:w="529" w:type="dxa"/>
          <w:trHeight w:val="420"/>
        </w:trPr>
        <w:tc>
          <w:tcPr>
            <w:tcW w:w="380" w:type="dxa"/>
            <w:tcBorders>
              <w:top w:val="nil"/>
              <w:left w:val="nil"/>
              <w:bottom w:val="nil"/>
              <w:right w:val="nil"/>
            </w:tcBorders>
            <w:shd w:val="clear" w:color="auto" w:fill="auto"/>
            <w:noWrap/>
            <w:vAlign w:val="center"/>
            <w:hideMark/>
          </w:tcPr>
          <w:p w14:paraId="4EC54196" w14:textId="77777777" w:rsidR="004D6B11" w:rsidRPr="004D6B11" w:rsidRDefault="004D6B11" w:rsidP="004D6B11">
            <w:pPr>
              <w:spacing w:after="0" w:line="240" w:lineRule="auto"/>
              <w:rPr>
                <w:rFonts w:ascii="Times New Roman" w:eastAsia="Times New Roman" w:hAnsi="Times New Roman" w:cs="Times New Roman"/>
                <w:sz w:val="24"/>
                <w:szCs w:val="24"/>
              </w:rPr>
            </w:pPr>
          </w:p>
        </w:tc>
        <w:tc>
          <w:tcPr>
            <w:tcW w:w="10819" w:type="dxa"/>
            <w:gridSpan w:val="2"/>
            <w:tcBorders>
              <w:top w:val="nil"/>
              <w:left w:val="nil"/>
              <w:bottom w:val="nil"/>
              <w:right w:val="nil"/>
            </w:tcBorders>
            <w:shd w:val="clear" w:color="000000" w:fill="F2F2F2"/>
            <w:noWrap/>
            <w:vAlign w:val="center"/>
            <w:hideMark/>
          </w:tcPr>
          <w:p w14:paraId="0071F169" w14:textId="77777777" w:rsidR="004D6B11" w:rsidRPr="004D6B11" w:rsidRDefault="004D6B11" w:rsidP="004D6B11">
            <w:pPr>
              <w:spacing w:after="0" w:line="240" w:lineRule="auto"/>
              <w:rPr>
                <w:rFonts w:ascii="Arial" w:eastAsia="Times New Roman" w:hAnsi="Arial" w:cs="Arial"/>
                <w:b/>
                <w:bCs/>
                <w:color w:val="000000"/>
                <w:sz w:val="24"/>
                <w:szCs w:val="24"/>
              </w:rPr>
            </w:pPr>
            <w:r w:rsidRPr="004D6B11">
              <w:rPr>
                <w:rFonts w:ascii="Arial" w:eastAsia="Times New Roman" w:hAnsi="Arial" w:cs="Arial"/>
                <w:b/>
                <w:bCs/>
                <w:color w:val="000000"/>
                <w:sz w:val="24"/>
                <w:szCs w:val="24"/>
              </w:rPr>
              <w:t>Declaration of the Authorised Representative of the tenderer:</w:t>
            </w:r>
          </w:p>
        </w:tc>
      </w:tr>
      <w:tr w:rsidR="004D6B11" w:rsidRPr="004D6B11" w14:paraId="2AED9BB9" w14:textId="77777777" w:rsidTr="004D6B11">
        <w:trPr>
          <w:gridAfter w:val="2"/>
          <w:wAfter w:w="529" w:type="dxa"/>
          <w:trHeight w:val="384"/>
        </w:trPr>
        <w:tc>
          <w:tcPr>
            <w:tcW w:w="380" w:type="dxa"/>
            <w:tcBorders>
              <w:top w:val="nil"/>
              <w:left w:val="nil"/>
              <w:bottom w:val="nil"/>
              <w:right w:val="nil"/>
            </w:tcBorders>
            <w:shd w:val="clear" w:color="auto" w:fill="auto"/>
            <w:noWrap/>
            <w:vAlign w:val="center"/>
            <w:hideMark/>
          </w:tcPr>
          <w:p w14:paraId="74283380" w14:textId="77777777" w:rsidR="004D6B11" w:rsidRPr="004D6B11" w:rsidRDefault="004D6B11" w:rsidP="004D6B11">
            <w:pPr>
              <w:spacing w:after="0" w:line="240" w:lineRule="auto"/>
              <w:rPr>
                <w:rFonts w:ascii="Arial" w:eastAsia="Times New Roman" w:hAnsi="Arial" w:cs="Arial"/>
                <w:b/>
                <w:bCs/>
                <w:color w:val="000000"/>
                <w:sz w:val="24"/>
                <w:szCs w:val="24"/>
              </w:rPr>
            </w:pPr>
          </w:p>
        </w:tc>
        <w:tc>
          <w:tcPr>
            <w:tcW w:w="10819" w:type="dxa"/>
            <w:gridSpan w:val="2"/>
            <w:tcBorders>
              <w:top w:val="nil"/>
              <w:left w:val="nil"/>
              <w:bottom w:val="nil"/>
              <w:right w:val="nil"/>
            </w:tcBorders>
            <w:shd w:val="clear" w:color="000000" w:fill="F2F2F2"/>
            <w:noWrap/>
            <w:vAlign w:val="center"/>
            <w:hideMark/>
          </w:tcPr>
          <w:p w14:paraId="454CB5F7" w14:textId="77777777" w:rsidR="004D6B11" w:rsidRPr="004D6B11" w:rsidRDefault="004D6B11" w:rsidP="004D6B11">
            <w:pPr>
              <w:spacing w:after="0" w:line="240" w:lineRule="auto"/>
              <w:rPr>
                <w:rFonts w:ascii="Arial" w:eastAsia="Times New Roman" w:hAnsi="Arial" w:cs="Arial"/>
                <w:i/>
                <w:iCs/>
                <w:color w:val="000000"/>
              </w:rPr>
            </w:pPr>
            <w:r w:rsidRPr="004D6B11">
              <w:rPr>
                <w:rFonts w:ascii="Arial" w:eastAsia="Times New Roman" w:hAnsi="Arial" w:cs="Arial"/>
                <w:i/>
                <w:iCs/>
                <w:color w:val="000000"/>
              </w:rPr>
              <w:t>As the declared authorised representative of the tenderer,</w:t>
            </w:r>
          </w:p>
        </w:tc>
      </w:tr>
      <w:tr w:rsidR="004D6B11" w:rsidRPr="004D6B11" w14:paraId="5DB57CD2" w14:textId="77777777" w:rsidTr="004D6B11">
        <w:trPr>
          <w:gridAfter w:val="2"/>
          <w:wAfter w:w="529" w:type="dxa"/>
          <w:trHeight w:val="684"/>
        </w:trPr>
        <w:tc>
          <w:tcPr>
            <w:tcW w:w="380" w:type="dxa"/>
            <w:tcBorders>
              <w:top w:val="nil"/>
              <w:left w:val="nil"/>
              <w:bottom w:val="nil"/>
              <w:right w:val="nil"/>
            </w:tcBorders>
            <w:shd w:val="clear" w:color="auto" w:fill="auto"/>
            <w:noWrap/>
            <w:vAlign w:val="center"/>
            <w:hideMark/>
          </w:tcPr>
          <w:p w14:paraId="787BDD9F" w14:textId="77777777" w:rsidR="004D6B11" w:rsidRPr="004D6B11" w:rsidRDefault="004D6B11" w:rsidP="004D6B11">
            <w:pPr>
              <w:spacing w:after="0" w:line="240" w:lineRule="auto"/>
              <w:rPr>
                <w:rFonts w:ascii="Arial" w:eastAsia="Times New Roman" w:hAnsi="Arial" w:cs="Arial"/>
                <w:i/>
                <w:iCs/>
                <w:color w:val="000000"/>
              </w:rPr>
            </w:pPr>
          </w:p>
        </w:tc>
        <w:tc>
          <w:tcPr>
            <w:tcW w:w="10819" w:type="dxa"/>
            <w:gridSpan w:val="2"/>
            <w:tcBorders>
              <w:top w:val="nil"/>
              <w:left w:val="nil"/>
              <w:bottom w:val="nil"/>
              <w:right w:val="nil"/>
            </w:tcBorders>
            <w:shd w:val="clear" w:color="000000" w:fill="F2F2F2"/>
            <w:vAlign w:val="center"/>
            <w:hideMark/>
          </w:tcPr>
          <w:p w14:paraId="42F21FA9" w14:textId="786FC99A" w:rsidR="004D6B11" w:rsidRPr="004D6B11" w:rsidRDefault="004D6B11" w:rsidP="00401DBB">
            <w:pPr>
              <w:spacing w:after="0" w:line="240" w:lineRule="auto"/>
              <w:jc w:val="both"/>
              <w:rPr>
                <w:rFonts w:ascii="Arial" w:eastAsia="Times New Roman" w:hAnsi="Arial" w:cs="Arial"/>
                <w:i/>
                <w:iCs/>
                <w:color w:val="000000"/>
              </w:rPr>
            </w:pPr>
            <w:r w:rsidRPr="004D6B11">
              <w:rPr>
                <w:rFonts w:ascii="Arial" w:eastAsia="Times New Roman" w:hAnsi="Arial" w:cs="Arial"/>
                <w:i/>
                <w:iCs/>
                <w:color w:val="000000"/>
              </w:rPr>
              <w:t xml:space="preserve">1) I confirm that the information presented in this </w:t>
            </w:r>
            <w:r w:rsidR="00401DBB">
              <w:rPr>
                <w:rFonts w:ascii="Arial" w:eastAsia="Times New Roman" w:hAnsi="Arial" w:cs="Arial"/>
                <w:i/>
                <w:iCs/>
                <w:color w:val="000000"/>
              </w:rPr>
              <w:t>annex</w:t>
            </w:r>
            <w:r w:rsidRPr="004D6B11">
              <w:rPr>
                <w:rFonts w:ascii="Arial" w:eastAsia="Times New Roman" w:hAnsi="Arial" w:cs="Arial"/>
                <w:i/>
                <w:iCs/>
                <w:color w:val="000000"/>
              </w:rPr>
              <w:t xml:space="preserve"> is correct and taken </w:t>
            </w:r>
            <w:r w:rsidR="00401DBB">
              <w:rPr>
                <w:rFonts w:ascii="Arial" w:eastAsia="Times New Roman" w:hAnsi="Arial" w:cs="Arial"/>
                <w:i/>
                <w:iCs/>
                <w:color w:val="000000"/>
              </w:rPr>
              <w:t xml:space="preserve">from </w:t>
            </w:r>
            <w:r w:rsidR="00401DBB" w:rsidRPr="00401DBB">
              <w:rPr>
                <w:rFonts w:ascii="Arial" w:eastAsia="Times New Roman" w:hAnsi="Arial" w:cs="Arial"/>
                <w:i/>
                <w:iCs/>
                <w:color w:val="000000"/>
              </w:rPr>
              <w:t>statements</w:t>
            </w:r>
            <w:r w:rsidR="00401DBB">
              <w:rPr>
                <w:rFonts w:ascii="Arial" w:eastAsia="Times New Roman" w:hAnsi="Arial" w:cs="Arial"/>
                <w:i/>
                <w:iCs/>
                <w:color w:val="000000"/>
              </w:rPr>
              <w:t xml:space="preserve"> (contracts, good performance certificates, declarations, p</w:t>
            </w:r>
            <w:r w:rsidR="00401DBB" w:rsidRPr="00401DBB">
              <w:rPr>
                <w:rFonts w:ascii="Arial" w:eastAsia="Times New Roman" w:hAnsi="Arial" w:cs="Arial"/>
                <w:i/>
                <w:iCs/>
                <w:color w:val="000000"/>
              </w:rPr>
              <w:t xml:space="preserve">roject </w:t>
            </w:r>
            <w:r w:rsidR="00401DBB">
              <w:rPr>
                <w:rFonts w:ascii="Arial" w:eastAsia="Times New Roman" w:hAnsi="Arial" w:cs="Arial"/>
                <w:i/>
                <w:iCs/>
                <w:color w:val="000000"/>
              </w:rPr>
              <w:t>d</w:t>
            </w:r>
            <w:r w:rsidR="00401DBB" w:rsidRPr="00401DBB">
              <w:rPr>
                <w:rFonts w:ascii="Arial" w:eastAsia="Times New Roman" w:hAnsi="Arial" w:cs="Arial"/>
                <w:i/>
                <w:iCs/>
                <w:color w:val="000000"/>
              </w:rPr>
              <w:t>ocumentation</w:t>
            </w:r>
            <w:r w:rsidR="00401DBB">
              <w:rPr>
                <w:rFonts w:ascii="Arial" w:eastAsia="Times New Roman" w:hAnsi="Arial" w:cs="Arial"/>
                <w:i/>
                <w:iCs/>
                <w:color w:val="000000"/>
              </w:rPr>
              <w:t>,</w:t>
            </w:r>
            <w:r w:rsidR="00401DBB" w:rsidRPr="00401DBB">
              <w:rPr>
                <w:rFonts w:ascii="Arial" w:eastAsia="Times New Roman" w:hAnsi="Arial" w:cs="Arial"/>
                <w:i/>
                <w:iCs/>
                <w:color w:val="000000"/>
              </w:rPr>
              <w:t xml:space="preserve"> completion certificates </w:t>
            </w:r>
            <w:r w:rsidR="00401DBB">
              <w:rPr>
                <w:rFonts w:ascii="Arial" w:eastAsia="Times New Roman" w:hAnsi="Arial" w:cs="Arial"/>
                <w:i/>
                <w:iCs/>
                <w:color w:val="000000"/>
              </w:rPr>
              <w:t>etc)</w:t>
            </w:r>
            <w:r w:rsidR="00401DBB" w:rsidRPr="00401DBB">
              <w:rPr>
                <w:rFonts w:ascii="Arial" w:eastAsia="Times New Roman" w:hAnsi="Arial" w:cs="Arial"/>
                <w:i/>
                <w:iCs/>
                <w:color w:val="000000"/>
              </w:rPr>
              <w:t xml:space="preserve"> issued by the clients</w:t>
            </w:r>
            <w:r w:rsidR="00401DBB">
              <w:rPr>
                <w:rFonts w:ascii="Arial" w:eastAsia="Times New Roman" w:hAnsi="Arial" w:cs="Arial"/>
                <w:i/>
                <w:iCs/>
                <w:color w:val="000000"/>
              </w:rPr>
              <w:t>.</w:t>
            </w:r>
          </w:p>
        </w:tc>
      </w:tr>
      <w:tr w:rsidR="004D6B11" w:rsidRPr="004D6B11" w14:paraId="65EFEED6" w14:textId="77777777" w:rsidTr="004D6B11">
        <w:trPr>
          <w:gridAfter w:val="2"/>
          <w:wAfter w:w="529" w:type="dxa"/>
          <w:trHeight w:val="732"/>
        </w:trPr>
        <w:tc>
          <w:tcPr>
            <w:tcW w:w="380" w:type="dxa"/>
            <w:tcBorders>
              <w:top w:val="nil"/>
              <w:left w:val="nil"/>
              <w:bottom w:val="nil"/>
              <w:right w:val="nil"/>
            </w:tcBorders>
            <w:shd w:val="clear" w:color="auto" w:fill="auto"/>
            <w:noWrap/>
            <w:vAlign w:val="center"/>
            <w:hideMark/>
          </w:tcPr>
          <w:p w14:paraId="168269BF" w14:textId="77777777" w:rsidR="004D6B11" w:rsidRPr="004D6B11" w:rsidRDefault="004D6B11" w:rsidP="004D6B11">
            <w:pPr>
              <w:spacing w:after="0" w:line="240" w:lineRule="auto"/>
              <w:rPr>
                <w:rFonts w:ascii="Arial" w:eastAsia="Times New Roman" w:hAnsi="Arial" w:cs="Arial"/>
                <w:i/>
                <w:iCs/>
                <w:color w:val="000000"/>
              </w:rPr>
            </w:pPr>
          </w:p>
        </w:tc>
        <w:tc>
          <w:tcPr>
            <w:tcW w:w="10819" w:type="dxa"/>
            <w:gridSpan w:val="2"/>
            <w:tcBorders>
              <w:top w:val="nil"/>
              <w:left w:val="nil"/>
              <w:bottom w:val="nil"/>
              <w:right w:val="nil"/>
            </w:tcBorders>
            <w:shd w:val="clear" w:color="000000" w:fill="F2F2F2"/>
            <w:vAlign w:val="center"/>
            <w:hideMark/>
          </w:tcPr>
          <w:p w14:paraId="241F759E" w14:textId="143313F6" w:rsidR="004D6B11" w:rsidRPr="004D6B11" w:rsidRDefault="004D6B11" w:rsidP="004D6B11">
            <w:pPr>
              <w:spacing w:after="0" w:line="240" w:lineRule="auto"/>
              <w:rPr>
                <w:rFonts w:ascii="Arial" w:eastAsia="Times New Roman" w:hAnsi="Arial" w:cs="Arial"/>
                <w:i/>
                <w:iCs/>
                <w:color w:val="000000"/>
              </w:rPr>
            </w:pPr>
            <w:r w:rsidRPr="004D6B11">
              <w:rPr>
                <w:rFonts w:ascii="Arial" w:eastAsia="Times New Roman" w:hAnsi="Arial" w:cs="Arial"/>
                <w:i/>
                <w:iCs/>
                <w:color w:val="000000"/>
              </w:rPr>
              <w:t xml:space="preserve">2) I confirm that I am aware that, in case of our tender being successful, ENISA before signing the contract, may ask for provision of copies of </w:t>
            </w:r>
            <w:r w:rsidR="00401DBB">
              <w:rPr>
                <w:rFonts w:ascii="Arial" w:eastAsia="Times New Roman" w:hAnsi="Arial" w:cs="Arial"/>
                <w:i/>
                <w:iCs/>
                <w:color w:val="000000"/>
              </w:rPr>
              <w:t xml:space="preserve">the above </w:t>
            </w:r>
            <w:r w:rsidRPr="004D6B11">
              <w:rPr>
                <w:rFonts w:ascii="Arial" w:eastAsia="Times New Roman" w:hAnsi="Arial" w:cs="Arial"/>
                <w:i/>
                <w:iCs/>
                <w:color w:val="000000"/>
              </w:rPr>
              <w:t xml:space="preserve">statements in order to verify data provided in this </w:t>
            </w:r>
            <w:r w:rsidR="00401DBB">
              <w:rPr>
                <w:rFonts w:ascii="Arial" w:eastAsia="Times New Roman" w:hAnsi="Arial" w:cs="Arial"/>
                <w:i/>
                <w:iCs/>
                <w:color w:val="000000"/>
              </w:rPr>
              <w:t>document</w:t>
            </w:r>
            <w:r w:rsidRPr="004D6B11">
              <w:rPr>
                <w:rFonts w:ascii="Arial" w:eastAsia="Times New Roman" w:hAnsi="Arial" w:cs="Arial"/>
                <w:i/>
                <w:iCs/>
                <w:color w:val="000000"/>
              </w:rPr>
              <w:t>.</w:t>
            </w:r>
          </w:p>
        </w:tc>
      </w:tr>
      <w:tr w:rsidR="004D6B11" w:rsidRPr="004D6B11" w14:paraId="2285D80E" w14:textId="77777777" w:rsidTr="004D6B11">
        <w:trPr>
          <w:gridAfter w:val="2"/>
          <w:wAfter w:w="529" w:type="dxa"/>
          <w:trHeight w:val="1239"/>
        </w:trPr>
        <w:tc>
          <w:tcPr>
            <w:tcW w:w="380" w:type="dxa"/>
            <w:tcBorders>
              <w:top w:val="nil"/>
              <w:left w:val="nil"/>
              <w:bottom w:val="nil"/>
              <w:right w:val="nil"/>
            </w:tcBorders>
            <w:shd w:val="clear" w:color="auto" w:fill="auto"/>
            <w:noWrap/>
            <w:vAlign w:val="center"/>
            <w:hideMark/>
          </w:tcPr>
          <w:p w14:paraId="40AA69AC" w14:textId="77777777" w:rsidR="004D6B11" w:rsidRPr="004D6B11" w:rsidRDefault="004D6B11" w:rsidP="004D6B11">
            <w:pPr>
              <w:spacing w:after="0" w:line="240" w:lineRule="auto"/>
              <w:rPr>
                <w:rFonts w:ascii="Arial" w:eastAsia="Times New Roman" w:hAnsi="Arial" w:cs="Arial"/>
                <w:i/>
                <w:iCs/>
                <w:color w:val="000000"/>
              </w:rPr>
            </w:pPr>
          </w:p>
        </w:tc>
        <w:tc>
          <w:tcPr>
            <w:tcW w:w="10819" w:type="dxa"/>
            <w:gridSpan w:val="2"/>
            <w:tcBorders>
              <w:top w:val="nil"/>
              <w:left w:val="nil"/>
              <w:bottom w:val="nil"/>
              <w:right w:val="nil"/>
            </w:tcBorders>
            <w:shd w:val="clear" w:color="000000" w:fill="F2F2F2"/>
            <w:vAlign w:val="center"/>
            <w:hideMark/>
          </w:tcPr>
          <w:p w14:paraId="64A4D4D5" w14:textId="77777777" w:rsidR="004D6B11" w:rsidRPr="004D6B11" w:rsidRDefault="004D6B11" w:rsidP="004D6B11">
            <w:pPr>
              <w:spacing w:after="0" w:line="240" w:lineRule="auto"/>
              <w:rPr>
                <w:rFonts w:ascii="Arial" w:eastAsia="Times New Roman" w:hAnsi="Arial" w:cs="Arial"/>
                <w:i/>
                <w:iCs/>
              </w:rPr>
            </w:pPr>
            <w:r w:rsidRPr="004D6B11">
              <w:rPr>
                <w:rFonts w:ascii="Arial" w:eastAsia="Times New Roman" w:hAnsi="Arial" w:cs="Arial"/>
                <w:i/>
                <w:iCs/>
              </w:rPr>
              <w:t xml:space="preserve">3) I confirm that I have been informed that, under art. 136 and art. 138 of Regulation (EU, Euratom) No 2018/1046, of the European Parliament and of the Council, of 18 July 2018 on the financial rules applicable to the general budget of the Union, tenderers found guilty of false declarations may be subject to administrative and financial penalties in accordance with the conditions laid down in that Regulation. </w:t>
            </w:r>
          </w:p>
        </w:tc>
      </w:tr>
      <w:tr w:rsidR="004D6B11" w:rsidRPr="004D6B11" w14:paraId="1A85CD4D" w14:textId="77777777" w:rsidTr="00171F3D">
        <w:trPr>
          <w:trHeight w:val="480"/>
        </w:trPr>
        <w:tc>
          <w:tcPr>
            <w:tcW w:w="380" w:type="dxa"/>
            <w:tcBorders>
              <w:top w:val="nil"/>
              <w:left w:val="nil"/>
              <w:bottom w:val="nil"/>
              <w:right w:val="nil"/>
            </w:tcBorders>
            <w:shd w:val="clear" w:color="auto" w:fill="auto"/>
            <w:noWrap/>
            <w:vAlign w:val="center"/>
            <w:hideMark/>
          </w:tcPr>
          <w:p w14:paraId="03BE616A" w14:textId="77777777" w:rsidR="004D6B11" w:rsidRPr="004D6B11" w:rsidRDefault="004D6B11" w:rsidP="004D6B11">
            <w:pPr>
              <w:spacing w:after="0" w:line="240" w:lineRule="auto"/>
              <w:rPr>
                <w:rFonts w:ascii="Arial" w:eastAsia="Times New Roman" w:hAnsi="Arial" w:cs="Arial"/>
                <w:i/>
                <w:iCs/>
              </w:rPr>
            </w:pPr>
          </w:p>
        </w:tc>
        <w:tc>
          <w:tcPr>
            <w:tcW w:w="4440" w:type="dxa"/>
            <w:tcBorders>
              <w:top w:val="nil"/>
              <w:left w:val="nil"/>
              <w:bottom w:val="nil"/>
              <w:right w:val="nil"/>
            </w:tcBorders>
            <w:shd w:val="clear" w:color="auto" w:fill="auto"/>
            <w:noWrap/>
            <w:vAlign w:val="center"/>
            <w:hideMark/>
          </w:tcPr>
          <w:p w14:paraId="39ABC832"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6379" w:type="dxa"/>
            <w:tcBorders>
              <w:top w:val="nil"/>
              <w:left w:val="nil"/>
              <w:bottom w:val="nil"/>
              <w:right w:val="nil"/>
            </w:tcBorders>
            <w:shd w:val="clear" w:color="auto" w:fill="auto"/>
            <w:noWrap/>
            <w:vAlign w:val="center"/>
            <w:hideMark/>
          </w:tcPr>
          <w:p w14:paraId="0E2BF1D8"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center"/>
            <w:hideMark/>
          </w:tcPr>
          <w:p w14:paraId="46E9B07A"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center"/>
            <w:hideMark/>
          </w:tcPr>
          <w:p w14:paraId="0E241D54" w14:textId="77777777" w:rsidR="004D6B11" w:rsidRPr="004D6B11" w:rsidRDefault="004D6B11" w:rsidP="004D6B11">
            <w:pPr>
              <w:spacing w:after="0" w:line="240" w:lineRule="auto"/>
              <w:rPr>
                <w:rFonts w:ascii="Times New Roman" w:eastAsia="Times New Roman" w:hAnsi="Times New Roman" w:cs="Times New Roman"/>
                <w:sz w:val="20"/>
                <w:szCs w:val="20"/>
              </w:rPr>
            </w:pPr>
          </w:p>
        </w:tc>
      </w:tr>
      <w:tr w:rsidR="004D6B11" w:rsidRPr="004D6B11" w14:paraId="5679D205"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1A21B5C7"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4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74C9E"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 xml:space="preserve">Company name: </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3C52FB27"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w:t>
            </w:r>
          </w:p>
        </w:tc>
      </w:tr>
      <w:tr w:rsidR="004D6B11" w:rsidRPr="004D6B11" w14:paraId="66F48D88"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1A7AF544"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A1FF74F"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Authorised representative:</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375F8816"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xml:space="preserve"> </w:t>
            </w:r>
          </w:p>
        </w:tc>
      </w:tr>
      <w:tr w:rsidR="004D6B11" w:rsidRPr="004D6B11" w14:paraId="15A96F1F"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4EE67691"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A5F828C"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Position of Authorised representative:</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3D2027F3"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xml:space="preserve"> </w:t>
            </w:r>
          </w:p>
        </w:tc>
      </w:tr>
      <w:tr w:rsidR="004D6B11" w:rsidRPr="004D6B11" w14:paraId="3E1D1831"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2018A393"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C47F16D"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 xml:space="preserve">Date: </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1F05D730"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xml:space="preserve"> </w:t>
            </w:r>
          </w:p>
        </w:tc>
      </w:tr>
      <w:tr w:rsidR="004D6B11" w:rsidRPr="004D6B11" w14:paraId="46CBD629" w14:textId="77777777" w:rsidTr="00301133">
        <w:trPr>
          <w:gridAfter w:val="2"/>
          <w:wAfter w:w="529" w:type="dxa"/>
          <w:trHeight w:val="1307"/>
        </w:trPr>
        <w:tc>
          <w:tcPr>
            <w:tcW w:w="380" w:type="dxa"/>
            <w:tcBorders>
              <w:top w:val="nil"/>
              <w:left w:val="nil"/>
              <w:bottom w:val="nil"/>
              <w:right w:val="nil"/>
            </w:tcBorders>
            <w:shd w:val="clear" w:color="auto" w:fill="auto"/>
            <w:noWrap/>
            <w:vAlign w:val="center"/>
            <w:hideMark/>
          </w:tcPr>
          <w:p w14:paraId="7D35DBC6"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63D422E"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 xml:space="preserve">Signature: </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47208CF1"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w:t>
            </w:r>
          </w:p>
        </w:tc>
      </w:tr>
    </w:tbl>
    <w:p w14:paraId="35C7655C" w14:textId="77777777" w:rsidR="004D6B11" w:rsidRPr="005938A1" w:rsidRDefault="004D6B11" w:rsidP="004D6B11">
      <w:pPr>
        <w:rPr>
          <w:rFonts w:ascii="Century Gothic" w:hAnsi="Century Gothic" w:cs="Arial"/>
        </w:rPr>
      </w:pPr>
    </w:p>
    <w:sectPr w:rsidR="004D6B11" w:rsidRPr="005938A1" w:rsidSect="00EC3686">
      <w:footerReference w:type="default" r:id="rId10"/>
      <w:pgSz w:w="12240" w:h="15840"/>
      <w:pgMar w:top="432"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815FF" w14:textId="77777777" w:rsidR="004D6B11" w:rsidRDefault="004D6B11" w:rsidP="00713575">
      <w:pPr>
        <w:spacing w:after="0" w:line="240" w:lineRule="auto"/>
      </w:pPr>
      <w:r>
        <w:separator/>
      </w:r>
    </w:p>
  </w:endnote>
  <w:endnote w:type="continuationSeparator" w:id="0">
    <w:p w14:paraId="354747F4" w14:textId="77777777" w:rsidR="004D6B11" w:rsidRDefault="004D6B11" w:rsidP="00713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12872"/>
      <w:docPartObj>
        <w:docPartGallery w:val="Page Numbers (Bottom of Page)"/>
        <w:docPartUnique/>
      </w:docPartObj>
    </w:sdtPr>
    <w:sdtEndPr/>
    <w:sdtContent>
      <w:sdt>
        <w:sdtPr>
          <w:id w:val="-1769616900"/>
          <w:docPartObj>
            <w:docPartGallery w:val="Page Numbers (Top of Page)"/>
            <w:docPartUnique/>
          </w:docPartObj>
        </w:sdtPr>
        <w:sdtEndPr/>
        <w:sdtContent>
          <w:p w14:paraId="32E531A0" w14:textId="24C3866B" w:rsidR="001C686E" w:rsidRDefault="001C686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80044C9" w14:textId="77777777" w:rsidR="001C686E" w:rsidRDefault="001C6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70E2B" w14:textId="77777777" w:rsidR="004D6B11" w:rsidRDefault="004D6B11" w:rsidP="00713575">
      <w:pPr>
        <w:spacing w:after="0" w:line="240" w:lineRule="auto"/>
      </w:pPr>
      <w:r>
        <w:separator/>
      </w:r>
    </w:p>
  </w:footnote>
  <w:footnote w:type="continuationSeparator" w:id="0">
    <w:p w14:paraId="359D4444" w14:textId="77777777" w:rsidR="004D6B11" w:rsidRDefault="004D6B11" w:rsidP="007135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B11"/>
    <w:rsid w:val="000D631F"/>
    <w:rsid w:val="00171F3D"/>
    <w:rsid w:val="001C686E"/>
    <w:rsid w:val="001D2644"/>
    <w:rsid w:val="00206792"/>
    <w:rsid w:val="00241918"/>
    <w:rsid w:val="00301133"/>
    <w:rsid w:val="00342E37"/>
    <w:rsid w:val="00401DBB"/>
    <w:rsid w:val="004054B7"/>
    <w:rsid w:val="00470E6F"/>
    <w:rsid w:val="0049204C"/>
    <w:rsid w:val="004C599B"/>
    <w:rsid w:val="004D6B11"/>
    <w:rsid w:val="004E1081"/>
    <w:rsid w:val="005624C1"/>
    <w:rsid w:val="005B2788"/>
    <w:rsid w:val="005C65F3"/>
    <w:rsid w:val="00643C61"/>
    <w:rsid w:val="00713575"/>
    <w:rsid w:val="007A3148"/>
    <w:rsid w:val="007D5C2A"/>
    <w:rsid w:val="007D6876"/>
    <w:rsid w:val="00804FFD"/>
    <w:rsid w:val="008C2466"/>
    <w:rsid w:val="008C48D2"/>
    <w:rsid w:val="0092666F"/>
    <w:rsid w:val="009E1CDF"/>
    <w:rsid w:val="009F78ED"/>
    <w:rsid w:val="00A101B6"/>
    <w:rsid w:val="00AC1D32"/>
    <w:rsid w:val="00B35B31"/>
    <w:rsid w:val="00D65CE9"/>
    <w:rsid w:val="00D82A03"/>
    <w:rsid w:val="00E10F3E"/>
    <w:rsid w:val="00E41470"/>
    <w:rsid w:val="00E435FF"/>
    <w:rsid w:val="00EC3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10947E"/>
  <w15:chartTrackingRefBased/>
  <w15:docId w15:val="{44ADFA66-2A8A-46CE-8CE9-E913137F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C5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C368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HeaderChar">
    <w:name w:val="Header Char"/>
    <w:basedOn w:val="DefaultParagraphFont"/>
    <w:link w:val="Header"/>
    <w:uiPriority w:val="99"/>
    <w:rsid w:val="00EC3686"/>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D65CE9"/>
    <w:rPr>
      <w:sz w:val="16"/>
      <w:szCs w:val="16"/>
    </w:rPr>
  </w:style>
  <w:style w:type="paragraph" w:styleId="CommentText">
    <w:name w:val="annotation text"/>
    <w:basedOn w:val="Normal"/>
    <w:link w:val="CommentTextChar"/>
    <w:uiPriority w:val="99"/>
    <w:semiHidden/>
    <w:unhideWhenUsed/>
    <w:rsid w:val="00D65CE9"/>
    <w:pPr>
      <w:spacing w:line="240" w:lineRule="auto"/>
    </w:pPr>
    <w:rPr>
      <w:sz w:val="20"/>
      <w:szCs w:val="20"/>
    </w:rPr>
  </w:style>
  <w:style w:type="character" w:customStyle="1" w:styleId="CommentTextChar">
    <w:name w:val="Comment Text Char"/>
    <w:basedOn w:val="DefaultParagraphFont"/>
    <w:link w:val="CommentText"/>
    <w:uiPriority w:val="99"/>
    <w:semiHidden/>
    <w:rsid w:val="00D65CE9"/>
    <w:rPr>
      <w:sz w:val="20"/>
      <w:szCs w:val="20"/>
    </w:rPr>
  </w:style>
  <w:style w:type="paragraph" w:styleId="CommentSubject">
    <w:name w:val="annotation subject"/>
    <w:basedOn w:val="CommentText"/>
    <w:next w:val="CommentText"/>
    <w:link w:val="CommentSubjectChar"/>
    <w:uiPriority w:val="99"/>
    <w:semiHidden/>
    <w:unhideWhenUsed/>
    <w:rsid w:val="00D65CE9"/>
    <w:rPr>
      <w:b/>
      <w:bCs/>
    </w:rPr>
  </w:style>
  <w:style w:type="character" w:customStyle="1" w:styleId="CommentSubjectChar">
    <w:name w:val="Comment Subject Char"/>
    <w:basedOn w:val="CommentTextChar"/>
    <w:link w:val="CommentSubject"/>
    <w:uiPriority w:val="99"/>
    <w:semiHidden/>
    <w:rsid w:val="00D65CE9"/>
    <w:rPr>
      <w:b/>
      <w:bCs/>
      <w:sz w:val="20"/>
      <w:szCs w:val="20"/>
    </w:rPr>
  </w:style>
  <w:style w:type="character" w:styleId="PlaceholderText">
    <w:name w:val="Placeholder Text"/>
    <w:basedOn w:val="DefaultParagraphFont"/>
    <w:uiPriority w:val="99"/>
    <w:semiHidden/>
    <w:rsid w:val="00241918"/>
    <w:rPr>
      <w:color w:val="808080"/>
    </w:rPr>
  </w:style>
  <w:style w:type="paragraph" w:styleId="Footer">
    <w:name w:val="footer"/>
    <w:basedOn w:val="Normal"/>
    <w:link w:val="FooterChar"/>
    <w:uiPriority w:val="99"/>
    <w:unhideWhenUsed/>
    <w:rsid w:val="001C6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995406">
      <w:bodyDiv w:val="1"/>
      <w:marLeft w:val="0"/>
      <w:marRight w:val="0"/>
      <w:marTop w:val="0"/>
      <w:marBottom w:val="0"/>
      <w:divBdr>
        <w:top w:val="none" w:sz="0" w:space="0" w:color="auto"/>
        <w:left w:val="none" w:sz="0" w:space="0" w:color="auto"/>
        <w:bottom w:val="none" w:sz="0" w:space="0" w:color="auto"/>
        <w:right w:val="none" w:sz="0" w:space="0" w:color="auto"/>
      </w:divBdr>
    </w:div>
    <w:div w:id="891690723">
      <w:bodyDiv w:val="1"/>
      <w:marLeft w:val="0"/>
      <w:marRight w:val="0"/>
      <w:marTop w:val="0"/>
      <w:marBottom w:val="0"/>
      <w:divBdr>
        <w:top w:val="none" w:sz="0" w:space="0" w:color="auto"/>
        <w:left w:val="none" w:sz="0" w:space="0" w:color="auto"/>
        <w:bottom w:val="none" w:sz="0" w:space="0" w:color="auto"/>
        <w:right w:val="none" w:sz="0" w:space="0" w:color="auto"/>
      </w:divBdr>
    </w:div>
    <w:div w:id="203399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iso\Downloads\IC-Professional-Reference-List-Template-9210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3B92F-115B-4A6D-A1F6-1D94D826E477}">
  <ds:schemaRefs>
    <ds:schemaRef ds:uri="http://purl.org/dc/elements/1.1/"/>
    <ds:schemaRef ds:uri="http://www.w3.org/XML/1998/namespace"/>
    <ds:schemaRef ds:uri="ae84e969-150c-451c-a1c7-14077f2cb4fa"/>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F3DE6BEE-0490-40AF-A9E7-1DCAB6918D56}">
  <ds:schemaRefs>
    <ds:schemaRef ds:uri="http://schemas.microsoft.com/sharepoint/v3/contenttype/forms"/>
  </ds:schemaRefs>
</ds:datastoreItem>
</file>

<file path=customXml/itemProps3.xml><?xml version="1.0" encoding="utf-8"?>
<ds:datastoreItem xmlns:ds="http://schemas.openxmlformats.org/officeDocument/2006/customXml" ds:itemID="{2DB9B81C-E845-4C7A-8D18-F3AC2666F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IC-Professional-Reference-List-Template-9210_WORD</Template>
  <TotalTime>128</TotalTime>
  <Pages>3</Pages>
  <Words>550</Words>
  <Characters>3138</Characters>
  <Application>Microsoft Office Word</Application>
  <DocSecurity>0</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Sotirios Daniil</dc:creator>
  <cp:keywords/>
  <dc:description/>
  <cp:lastModifiedBy>Sotirios Daniil</cp:lastModifiedBy>
  <cp:revision>12</cp:revision>
  <dcterms:created xsi:type="dcterms:W3CDTF">2024-09-19T10:38:00Z</dcterms:created>
  <dcterms:modified xsi:type="dcterms:W3CDTF">2024-10-17T07:11:00Z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