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4481E" w14:textId="31BF67D1" w:rsidR="00DA410F" w:rsidRPr="00370A7F" w:rsidRDefault="00DA410F" w:rsidP="00370A7F">
      <w:pPr>
        <w:spacing w:before="240" w:after="240"/>
        <w:jc w:val="center"/>
        <w:rPr>
          <w:b/>
          <w:bCs/>
          <w:noProof/>
          <w:sz w:val="28"/>
          <w:szCs w:val="28"/>
        </w:rPr>
      </w:pPr>
      <w:r w:rsidRPr="00897E28">
        <w:rPr>
          <w:b/>
          <w:bCs/>
          <w:noProof/>
          <w:sz w:val="28"/>
          <w:szCs w:val="28"/>
        </w:rPr>
        <w:t>Declara</w:t>
      </w:r>
      <w:r w:rsidR="00CC78A2" w:rsidRPr="00897E28">
        <w:rPr>
          <w:b/>
          <w:bCs/>
          <w:noProof/>
          <w:sz w:val="28"/>
          <w:szCs w:val="28"/>
        </w:rPr>
        <w:t>tion o</w:t>
      </w:r>
      <w:r w:rsidR="00CA5311" w:rsidRPr="00897E28">
        <w:rPr>
          <w:b/>
          <w:bCs/>
          <w:noProof/>
          <w:sz w:val="28"/>
          <w:szCs w:val="28"/>
        </w:rPr>
        <w:t>n</w:t>
      </w:r>
      <w:r w:rsidR="00CC78A2" w:rsidRPr="00897E28">
        <w:rPr>
          <w:b/>
          <w:bCs/>
          <w:noProof/>
          <w:sz w:val="28"/>
          <w:szCs w:val="28"/>
        </w:rPr>
        <w:t xml:space="preserve"> honour</w:t>
      </w:r>
      <w:r w:rsidR="009765C0" w:rsidRPr="00897E28">
        <w:rPr>
          <w:b/>
          <w:bCs/>
          <w:noProof/>
          <w:sz w:val="28"/>
          <w:szCs w:val="28"/>
        </w:rPr>
        <w:t xml:space="preserve"> on</w:t>
      </w:r>
      <w:r w:rsidR="00CC78A2" w:rsidRPr="0024225B">
        <w:rPr>
          <w:b/>
          <w:noProof/>
          <w:sz w:val="28"/>
          <w:szCs w:val="32"/>
        </w:rPr>
        <w:br/>
      </w:r>
      <w:r w:rsidR="00113FC7" w:rsidRPr="00897E28">
        <w:rPr>
          <w:b/>
          <w:bCs/>
          <w:noProof/>
          <w:sz w:val="28"/>
          <w:szCs w:val="28"/>
        </w:rPr>
        <w:t>e</w:t>
      </w:r>
      <w:r w:rsidRPr="00897E28">
        <w:rPr>
          <w:b/>
          <w:bCs/>
          <w:noProof/>
          <w:sz w:val="28"/>
          <w:szCs w:val="28"/>
        </w:rPr>
        <w:t xml:space="preserve">xclusion </w:t>
      </w:r>
      <w:r w:rsidR="00214D18" w:rsidRPr="00897E28">
        <w:rPr>
          <w:b/>
          <w:bCs/>
          <w:noProof/>
          <w:sz w:val="28"/>
          <w:szCs w:val="28"/>
        </w:rPr>
        <w:t>c</w:t>
      </w:r>
      <w:r w:rsidRPr="00897E28">
        <w:rPr>
          <w:b/>
          <w:bCs/>
          <w:noProof/>
          <w:sz w:val="28"/>
          <w:szCs w:val="28"/>
        </w:rPr>
        <w:t>riteria</w:t>
      </w:r>
      <w:r w:rsidRPr="0024225B">
        <w:rPr>
          <w:b/>
          <w:noProof/>
          <w:sz w:val="28"/>
          <w:szCs w:val="32"/>
        </w:rPr>
        <w:t xml:space="preserve"> and </w:t>
      </w:r>
      <w:r w:rsidR="007C10CF" w:rsidRPr="0024225B">
        <w:rPr>
          <w:b/>
          <w:noProof/>
          <w:sz w:val="28"/>
          <w:szCs w:val="32"/>
        </w:rPr>
        <w:t>selection criteria</w:t>
      </w:r>
    </w:p>
    <w:p w14:paraId="1A26E185" w14:textId="56920E50" w:rsidR="00702372" w:rsidRPr="00370A7F" w:rsidRDefault="00702372" w:rsidP="00370A7F">
      <w:pPr>
        <w:spacing w:before="100" w:beforeAutospacing="1" w:after="100" w:afterAutospacing="1"/>
        <w:jc w:val="both"/>
        <w:rPr>
          <w:b/>
          <w:bCs/>
        </w:rPr>
      </w:pPr>
      <w:r w:rsidRPr="00897E28">
        <w:rPr>
          <w:b/>
          <w:bCs/>
        </w:rPr>
        <w:t>Procedure reference number:</w:t>
      </w:r>
      <w:r w:rsidR="00302D59">
        <w:rPr>
          <w:b/>
          <w:bCs/>
        </w:rPr>
        <w:t xml:space="preserve"> </w:t>
      </w:r>
      <w:r w:rsidR="004C6421" w:rsidRPr="004C6421">
        <w:rPr>
          <w:b/>
          <w:bCs/>
        </w:rPr>
        <w:t>ENISA/2025/OP/0001</w:t>
      </w:r>
      <w:r w:rsidR="003E287A">
        <w:rPr>
          <w:b/>
          <w:bCs/>
        </w:rPr>
        <w:t xml:space="preserve"> </w:t>
      </w:r>
      <w:r w:rsidR="003E287A" w:rsidRPr="003E287A">
        <w:rPr>
          <w:b/>
          <w:bCs/>
        </w:rPr>
        <w:t>(F-OSA-25-T02)</w:t>
      </w:r>
    </w:p>
    <w:p w14:paraId="70FAC52A" w14:textId="0B166C3E" w:rsidR="006D7E98" w:rsidRPr="0020178D" w:rsidRDefault="00702372" w:rsidP="005C0A32">
      <w:pPr>
        <w:spacing w:before="100" w:beforeAutospacing="1" w:after="100" w:afterAutospacing="1"/>
        <w:jc w:val="both"/>
        <w:rPr>
          <w:b/>
          <w:bCs/>
        </w:rPr>
      </w:pPr>
      <w:r w:rsidRPr="7F6CA770">
        <w:rPr>
          <w:b/>
          <w:bCs/>
        </w:rPr>
        <w:t>Procedure title:</w:t>
      </w:r>
      <w:r w:rsidR="00302D59">
        <w:rPr>
          <w:b/>
          <w:bCs/>
        </w:rPr>
        <w:t xml:space="preserve"> </w:t>
      </w:r>
      <w:r w:rsidR="004C299D">
        <w:rPr>
          <w:b/>
          <w:bCs/>
        </w:rPr>
        <w:tab/>
      </w:r>
      <w:r w:rsidR="004C299D">
        <w:rPr>
          <w:b/>
          <w:bCs/>
        </w:rPr>
        <w:tab/>
      </w:r>
      <w:r w:rsidR="004C299D">
        <w:rPr>
          <w:b/>
          <w:bCs/>
        </w:rPr>
        <w:tab/>
      </w:r>
      <w:r w:rsidR="004C299D">
        <w:rPr>
          <w:b/>
          <w:bCs/>
        </w:rPr>
        <w:tab/>
      </w:r>
      <w:r w:rsidR="004C299D">
        <w:rPr>
          <w:b/>
          <w:bCs/>
        </w:rPr>
        <w:tab/>
      </w:r>
      <w:r w:rsidR="004C6421" w:rsidRPr="004C6421">
        <w:rPr>
          <w:b/>
          <w:bCs/>
        </w:rPr>
        <w:t>IMPLEMENTATION OF SINGLE REPORTING PLATFORM</w:t>
      </w:r>
    </w:p>
    <w:p w14:paraId="03B168D8" w14:textId="317F054A" w:rsidR="00702372" w:rsidRDefault="00702372" w:rsidP="006D7E98">
      <w:pPr>
        <w:spacing w:before="100" w:beforeAutospacing="1" w:after="100" w:afterAutospacing="1"/>
        <w:jc w:val="both"/>
        <w:rPr>
          <w:i/>
          <w:iCs/>
          <w:noProof/>
          <w:highlight w:val="lightGray"/>
        </w:rPr>
      </w:pPr>
      <w:r w:rsidRPr="7F6CA770">
        <w:rPr>
          <w:i/>
          <w:iCs/>
          <w:noProof/>
          <w:highlight w:val="lightGray"/>
        </w:rPr>
        <w:t xml:space="preserve">[Option 1 </w:t>
      </w:r>
      <w:r w:rsidR="008032F0">
        <w:rPr>
          <w:i/>
          <w:iCs/>
          <w:noProof/>
          <w:highlight w:val="lightGray"/>
        </w:rPr>
        <w:t>for</w:t>
      </w:r>
      <w:r w:rsidRPr="7F6CA770">
        <w:rPr>
          <w:i/>
          <w:iCs/>
          <w:noProof/>
          <w:highlight w:val="lightGray"/>
        </w:rPr>
        <w:t xml:space="preserve"> legal person</w:t>
      </w:r>
      <w:r w:rsidR="008032F0">
        <w:rPr>
          <w:i/>
          <w:iCs/>
          <w:noProof/>
          <w:highlight w:val="lightGray"/>
        </w:rPr>
        <w:t>s</w:t>
      </w:r>
      <w:r w:rsidRPr="7F6CA770">
        <w:rPr>
          <w:i/>
          <w:iCs/>
          <w:noProof/>
          <w:highlight w:val="lightGray"/>
        </w:rPr>
        <w:t>]</w:t>
      </w:r>
    </w:p>
    <w:p w14:paraId="11F056D1" w14:textId="45B7275C" w:rsidR="00DA410F" w:rsidRDefault="00DA410F" w:rsidP="7F6CA770">
      <w:pPr>
        <w:jc w:val="both"/>
        <w:rPr>
          <w:noProof/>
        </w:rPr>
      </w:pPr>
      <w:r w:rsidRPr="7F6CA770">
        <w:rPr>
          <w:noProof/>
        </w:rPr>
        <w:t xml:space="preserve">The undersigned </w:t>
      </w:r>
      <w:r w:rsidR="005E41BC" w:rsidRPr="7F6CA770">
        <w:rPr>
          <w:noProof/>
        </w:rPr>
        <w:t>[</w:t>
      </w:r>
      <w:r w:rsidR="00214D18" w:rsidRPr="7F6CA770">
        <w:rPr>
          <w:i/>
          <w:iCs/>
          <w:noProof/>
          <w:highlight w:val="lightGray"/>
        </w:rPr>
        <w:t xml:space="preserve">insert </w:t>
      </w:r>
      <w:r w:rsidRPr="7F6CA770">
        <w:rPr>
          <w:i/>
          <w:iCs/>
          <w:noProof/>
          <w:highlight w:val="lightGray"/>
        </w:rPr>
        <w:t>name</w:t>
      </w:r>
      <w:r w:rsidR="00D17C08" w:rsidRPr="7F6CA770">
        <w:rPr>
          <w:i/>
          <w:iCs/>
          <w:noProof/>
          <w:highlight w:val="lightGray"/>
        </w:rPr>
        <w:t xml:space="preserve"> and surname</w:t>
      </w:r>
      <w:r w:rsidRPr="7F6CA770">
        <w:rPr>
          <w:i/>
          <w:iCs/>
          <w:noProof/>
          <w:highlight w:val="lightGray"/>
        </w:rPr>
        <w:t xml:space="preserve"> of the signatory of this form</w:t>
      </w:r>
      <w:r w:rsidR="005E41BC" w:rsidRPr="7F6CA770">
        <w:rPr>
          <w:noProof/>
        </w:rPr>
        <w:t>]</w:t>
      </w:r>
      <w:r w:rsidR="003154CD" w:rsidRPr="7F6CA770">
        <w:rPr>
          <w:noProof/>
        </w:rPr>
        <w:t>, representing</w:t>
      </w:r>
      <w:r w:rsidR="00D17C08" w:rsidRPr="7F6CA770">
        <w:rPr>
          <w:noProof/>
        </w:rPr>
        <w:t xml:space="preserve"> the following legal person</w:t>
      </w:r>
      <w:r w:rsidRPr="7F6CA770">
        <w:rPr>
          <w:noProof/>
        </w:rPr>
        <w:t>:</w:t>
      </w:r>
    </w:p>
    <w:p w14:paraId="629278CB" w14:textId="77777777" w:rsidR="7F6CA770" w:rsidRDefault="7F6CA770"/>
    <w:p w14:paraId="556E93A3" w14:textId="7FA43BB3" w:rsidR="00D17C08" w:rsidRDefault="00D17C08" w:rsidP="7F6CA770">
      <w:pPr>
        <w:rPr>
          <w:b/>
          <w:bCs/>
        </w:rPr>
      </w:pPr>
      <w:r>
        <w:t>Full official name:</w:t>
      </w:r>
    </w:p>
    <w:p w14:paraId="60A1F64A" w14:textId="32A8BCF0" w:rsidR="00D17C08" w:rsidRDefault="00D17C08">
      <w:r>
        <w:t>Official legal form</w:t>
      </w:r>
    </w:p>
    <w:p w14:paraId="775FC49B" w14:textId="77777777" w:rsidR="00D17C08" w:rsidRDefault="00D17C08" w:rsidP="7F6CA770">
      <w:pPr>
        <w:rPr>
          <w:b/>
          <w:bCs/>
        </w:rPr>
      </w:pPr>
      <w:r>
        <w:t>Statutory registration number</w:t>
      </w:r>
      <w:r w:rsidRPr="7F6CA770">
        <w:rPr>
          <w:b/>
          <w:bCs/>
        </w:rPr>
        <w:t xml:space="preserve">: </w:t>
      </w:r>
    </w:p>
    <w:p w14:paraId="3AE2909A" w14:textId="77777777" w:rsidR="00D17C08" w:rsidRDefault="00D17C08" w:rsidP="7F6CA770">
      <w:pPr>
        <w:rPr>
          <w:b/>
          <w:bCs/>
        </w:rPr>
      </w:pPr>
      <w:r>
        <w:t xml:space="preserve">Full official address: </w:t>
      </w:r>
    </w:p>
    <w:p w14:paraId="69884DE8" w14:textId="77777777" w:rsidR="00D17C08" w:rsidRDefault="00D17C08">
      <w:r>
        <w:t xml:space="preserve">VAT registration number: </w:t>
      </w:r>
    </w:p>
    <w:p w14:paraId="09788ACB" w14:textId="1E881CAA" w:rsidR="7F6CA770" w:rsidRDefault="7F6CA770" w:rsidP="7F6CA770">
      <w:pPr>
        <w:jc w:val="both"/>
        <w:rPr>
          <w:noProof/>
        </w:rPr>
      </w:pPr>
    </w:p>
    <w:p w14:paraId="028EC11F" w14:textId="0E5C4E64" w:rsidR="005F261A" w:rsidRDefault="005F261A" w:rsidP="7F6CA770">
      <w:pPr>
        <w:jc w:val="both"/>
        <w:rPr>
          <w:b/>
          <w:bCs/>
          <w:noProof/>
        </w:rPr>
      </w:pPr>
      <w:r w:rsidRPr="7F6CA770">
        <w:rPr>
          <w:noProof/>
        </w:rPr>
        <w:t>Referred to below as</w:t>
      </w:r>
      <w:r w:rsidRPr="7F6CA770">
        <w:rPr>
          <w:b/>
          <w:bCs/>
          <w:noProof/>
        </w:rPr>
        <w:t xml:space="preserve"> ‘the person’</w:t>
      </w:r>
    </w:p>
    <w:p w14:paraId="5C0838DC" w14:textId="77777777" w:rsidR="7F6CA770" w:rsidRDefault="7F6CA770" w:rsidP="7F6CA770">
      <w:pPr>
        <w:jc w:val="both"/>
        <w:rPr>
          <w:noProof/>
        </w:rPr>
      </w:pPr>
    </w:p>
    <w:p w14:paraId="060675A2" w14:textId="7D09EDF1" w:rsidR="00D17C08" w:rsidRDefault="00D17C08" w:rsidP="7F6CA770">
      <w:pPr>
        <w:spacing w:beforeAutospacing="1" w:afterAutospacing="1"/>
        <w:jc w:val="both"/>
        <w:rPr>
          <w:i/>
          <w:iCs/>
          <w:noProof/>
          <w:highlight w:val="lightGray"/>
        </w:rPr>
      </w:pPr>
      <w:r w:rsidRPr="7F6CA770">
        <w:rPr>
          <w:i/>
          <w:iCs/>
          <w:noProof/>
          <w:highlight w:val="lightGray"/>
        </w:rPr>
        <w:t xml:space="preserve">[Option 2 </w:t>
      </w:r>
      <w:r w:rsidR="008032F0">
        <w:rPr>
          <w:i/>
          <w:iCs/>
          <w:noProof/>
          <w:highlight w:val="lightGray"/>
        </w:rPr>
        <w:t>for</w:t>
      </w:r>
      <w:r w:rsidRPr="7F6CA770">
        <w:rPr>
          <w:i/>
          <w:iCs/>
          <w:noProof/>
          <w:highlight w:val="lightGray"/>
        </w:rPr>
        <w:t xml:space="preserve"> natural person</w:t>
      </w:r>
      <w:r w:rsidR="008032F0">
        <w:rPr>
          <w:i/>
          <w:iCs/>
          <w:noProof/>
          <w:highlight w:val="lightGray"/>
        </w:rPr>
        <w:t>s</w:t>
      </w:r>
      <w:r w:rsidRPr="7F6CA770">
        <w:rPr>
          <w:i/>
          <w:iCs/>
          <w:noProof/>
          <w:highlight w:val="lightGray"/>
        </w:rPr>
        <w:t>]</w:t>
      </w:r>
    </w:p>
    <w:p w14:paraId="63C4093D" w14:textId="66FB4351" w:rsidR="00D17C08" w:rsidRDefault="00D17C08" w:rsidP="7F6CA770">
      <w:pPr>
        <w:jc w:val="both"/>
        <w:rPr>
          <w:noProof/>
        </w:rPr>
      </w:pPr>
      <w:r w:rsidRPr="7F6CA770">
        <w:rPr>
          <w:noProof/>
        </w:rPr>
        <w:t>The undersigned [</w:t>
      </w:r>
      <w:r w:rsidRPr="7F6CA770">
        <w:rPr>
          <w:i/>
          <w:iCs/>
          <w:noProof/>
          <w:highlight w:val="lightGray"/>
        </w:rPr>
        <w:t>insert name and surname of the signatory of this form</w:t>
      </w:r>
      <w:r w:rsidRPr="7F6CA770">
        <w:rPr>
          <w:noProof/>
        </w:rPr>
        <w:t xml:space="preserve">], with </w:t>
      </w:r>
      <w:r>
        <w:t>ID or passport number</w:t>
      </w:r>
      <w:r w:rsidR="005F261A">
        <w:t xml:space="preserve"> </w:t>
      </w:r>
      <w:r w:rsidRPr="7F6CA770">
        <w:rPr>
          <w:noProof/>
        </w:rPr>
        <w:t>[</w:t>
      </w:r>
      <w:r w:rsidRPr="7F6CA770">
        <w:rPr>
          <w:i/>
          <w:iCs/>
          <w:noProof/>
          <w:highlight w:val="lightGray"/>
        </w:rPr>
        <w:t>insert</w:t>
      </w:r>
      <w:r w:rsidR="00CF118E" w:rsidRPr="7F6CA770">
        <w:rPr>
          <w:i/>
          <w:iCs/>
          <w:noProof/>
          <w:highlight w:val="lightGray"/>
        </w:rPr>
        <w:t xml:space="preserve"> number</w:t>
      </w:r>
      <w:r w:rsidRPr="7F6CA770">
        <w:rPr>
          <w:noProof/>
        </w:rPr>
        <w:t>],</w:t>
      </w:r>
      <w:r w:rsidR="00CF118E" w:rsidRPr="7F6CA770">
        <w:rPr>
          <w:noProof/>
        </w:rPr>
        <w:t xml:space="preserve"> </w:t>
      </w:r>
      <w:r w:rsidRPr="7F6CA770">
        <w:rPr>
          <w:noProof/>
        </w:rPr>
        <w:t>representing himself or herself:</w:t>
      </w:r>
    </w:p>
    <w:p w14:paraId="2AA7D8F1" w14:textId="77777777" w:rsidR="7F6CA770" w:rsidRDefault="7F6CA770" w:rsidP="7F6CA770">
      <w:pPr>
        <w:jc w:val="both"/>
        <w:rPr>
          <w:noProof/>
        </w:rPr>
      </w:pPr>
    </w:p>
    <w:p w14:paraId="5C2865AF" w14:textId="77777777" w:rsidR="005F261A" w:rsidRDefault="005F261A" w:rsidP="7F6CA770">
      <w:pPr>
        <w:jc w:val="both"/>
        <w:rPr>
          <w:b/>
          <w:bCs/>
          <w:noProof/>
        </w:rPr>
      </w:pPr>
      <w:r w:rsidRPr="7F6CA770">
        <w:rPr>
          <w:noProof/>
        </w:rPr>
        <w:t>Referred to below as</w:t>
      </w:r>
      <w:r w:rsidRPr="7F6CA770">
        <w:rPr>
          <w:b/>
          <w:bCs/>
          <w:noProof/>
        </w:rPr>
        <w:t xml:space="preserve"> ‘the person’</w:t>
      </w:r>
    </w:p>
    <w:p w14:paraId="0F26C447" w14:textId="7FACD57D" w:rsidR="7F6CA770" w:rsidRDefault="7F6CA770" w:rsidP="00765179">
      <w:pPr>
        <w:rPr>
          <w:noProof/>
        </w:rPr>
      </w:pPr>
    </w:p>
    <w:p w14:paraId="4B6059BA" w14:textId="77777777" w:rsidR="0050320D" w:rsidRPr="00BC7AF7" w:rsidRDefault="0050320D" w:rsidP="0050320D">
      <w:pPr>
        <w:pStyle w:val="Title"/>
        <w:numPr>
          <w:ilvl w:val="0"/>
          <w:numId w:val="30"/>
        </w:numPr>
        <w:rPr>
          <w:noProof/>
        </w:rPr>
      </w:pPr>
      <w:r w:rsidRPr="00BC7AF7">
        <w:rPr>
          <w:noProof/>
        </w:rPr>
        <w:t>Declaration on honour on exclusion criteria</w:t>
      </w:r>
    </w:p>
    <w:p w14:paraId="67F47E4E" w14:textId="637AF68D" w:rsidR="00B74CFF" w:rsidRDefault="007F3628" w:rsidP="00370A7F">
      <w:pPr>
        <w:spacing w:before="100" w:beforeAutospacing="1" w:after="100" w:afterAutospacing="1"/>
        <w:jc w:val="both"/>
      </w:pPr>
      <w:r w:rsidRPr="00FF6437">
        <w:t xml:space="preserve">The person is not required to </w:t>
      </w:r>
      <w:r w:rsidR="006F1816">
        <w:t xml:space="preserve">fill in </w:t>
      </w:r>
      <w:r w:rsidR="00F42AFA">
        <w:t xml:space="preserve">this </w:t>
      </w:r>
      <w:r w:rsidR="002B27B2">
        <w:t>Part</w:t>
      </w:r>
      <w:r w:rsidR="006F1816">
        <w:t xml:space="preserve"> </w:t>
      </w:r>
      <w:r w:rsidR="00DE5FF6">
        <w:t>A</w:t>
      </w:r>
      <w:r w:rsidR="006F1816">
        <w:t xml:space="preserve"> of</w:t>
      </w:r>
      <w:r w:rsidR="006F1816" w:rsidRPr="00FF6437">
        <w:t xml:space="preserve"> </w:t>
      </w:r>
      <w:r w:rsidRPr="00FF6437">
        <w:t xml:space="preserve">the declaration </w:t>
      </w:r>
      <w:r w:rsidR="006F1816">
        <w:t>(</w:t>
      </w:r>
      <w:r w:rsidR="00F42AFA" w:rsidRPr="00F42AFA">
        <w:tab/>
      </w:r>
      <w:r w:rsidR="00513ABB">
        <w:t>D</w:t>
      </w:r>
      <w:r w:rsidR="00513ABB" w:rsidRPr="00F42AFA">
        <w:t>eclaration on honour on exclusion criteria</w:t>
      </w:r>
      <w:r w:rsidR="002B27B2">
        <w:t>)</w:t>
      </w:r>
      <w:r w:rsidR="002B27B2" w:rsidRPr="00FF6437">
        <w:t xml:space="preserve"> </w:t>
      </w:r>
      <w:r w:rsidRPr="00FF6437">
        <w:t xml:space="preserve">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2"/>
      </w:r>
      <w:r w:rsidRPr="009857B0">
        <w:t>,</w:t>
      </w:r>
      <w:r w:rsidRPr="00FF6437">
        <w:t xml:space="preserve"> provided the situation has not changed, and that the time that has elapsed since the issuing date of the declaration does not exceed one year.</w:t>
      </w:r>
    </w:p>
    <w:p w14:paraId="64B20EEE" w14:textId="78AEE0D7" w:rsidR="00AE5C0E" w:rsidRDefault="00AE5C0E" w:rsidP="00370A7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740E3E08">
        <w:tc>
          <w:tcPr>
            <w:tcW w:w="2802" w:type="dxa"/>
            <w:shd w:val="clear" w:color="auto" w:fill="auto"/>
          </w:tcPr>
          <w:p w14:paraId="1DF3B1C1" w14:textId="7088E3EE" w:rsidR="00AE5C0E" w:rsidRPr="00370A7F" w:rsidRDefault="00321B2B" w:rsidP="00370A7F">
            <w:pPr>
              <w:spacing w:before="100" w:beforeAutospacing="1" w:after="100" w:afterAutospacing="1"/>
              <w:jc w:val="center"/>
              <w:rPr>
                <w:b/>
                <w:bCs/>
                <w:sz w:val="22"/>
                <w:szCs w:val="22"/>
              </w:rPr>
            </w:pPr>
            <w:r w:rsidRPr="00897E28">
              <w:rPr>
                <w:b/>
                <w:bCs/>
                <w:sz w:val="22"/>
                <w:szCs w:val="22"/>
              </w:rPr>
              <w:t>Date of the declaration</w:t>
            </w:r>
          </w:p>
        </w:tc>
        <w:tc>
          <w:tcPr>
            <w:tcW w:w="6662" w:type="dxa"/>
            <w:shd w:val="clear" w:color="auto" w:fill="auto"/>
          </w:tcPr>
          <w:p w14:paraId="28F7052B" w14:textId="77777777" w:rsidR="00AE5C0E" w:rsidRPr="00370A7F" w:rsidRDefault="00AE5C0E" w:rsidP="00370A7F">
            <w:pPr>
              <w:spacing w:before="100" w:beforeAutospacing="1" w:after="100" w:afterAutospacing="1"/>
              <w:jc w:val="center"/>
              <w:rPr>
                <w:b/>
                <w:bCs/>
                <w:sz w:val="22"/>
                <w:szCs w:val="22"/>
              </w:rPr>
            </w:pPr>
            <w:r w:rsidRPr="00897E28">
              <w:rPr>
                <w:b/>
                <w:bCs/>
                <w:sz w:val="22"/>
                <w:szCs w:val="22"/>
              </w:rPr>
              <w:t>Full reference to previous procedure</w:t>
            </w:r>
          </w:p>
        </w:tc>
      </w:tr>
      <w:tr w:rsidR="00AE5C0E" w14:paraId="6F902801" w14:textId="77777777" w:rsidTr="740E3E08">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43FF3A56" w14:textId="29820C0C" w:rsidR="00B74CFF" w:rsidRDefault="00B74CFF" w:rsidP="0024225B">
      <w:pPr>
        <w:pStyle w:val="Title"/>
        <w:rPr>
          <w:noProof/>
        </w:rPr>
      </w:pPr>
    </w:p>
    <w:p w14:paraId="7D14F635" w14:textId="77777777" w:rsidR="00302D59" w:rsidRPr="00302D59" w:rsidRDefault="00302D59" w:rsidP="00302D59"/>
    <w:p w14:paraId="16F4482F" w14:textId="3F7D4650" w:rsidR="00897553" w:rsidRDefault="00897553" w:rsidP="0024225B">
      <w:pPr>
        <w:pStyle w:val="Title"/>
        <w:rPr>
          <w:noProof/>
        </w:rPr>
      </w:pPr>
      <w:r>
        <w:rPr>
          <w:noProof/>
        </w:rPr>
        <w:lastRenderedPageBreak/>
        <w:t xml:space="preserve">I – </w:t>
      </w:r>
      <w:r w:rsidRPr="00583379">
        <w:rPr>
          <w:noProof/>
        </w:rPr>
        <w:t>Situation</w:t>
      </w:r>
      <w:r w:rsidR="00682AA9">
        <w:rPr>
          <w:noProof/>
        </w:rPr>
        <w:t>s</w:t>
      </w:r>
      <w:r w:rsidRPr="00583379">
        <w:rPr>
          <w:noProof/>
        </w:rPr>
        <w:t xml:space="preserve"> of exclusion </w:t>
      </w:r>
      <w:r w:rsidRPr="00BA0431">
        <w:rPr>
          <w:noProof/>
        </w:rPr>
        <w:t>concerning the person</w:t>
      </w:r>
    </w:p>
    <w:p w14:paraId="368816DB" w14:textId="1E6A9513" w:rsidR="00CD4DDC" w:rsidRPr="00897E28" w:rsidRDefault="00CD4A13" w:rsidP="7F6CA770">
      <w:pPr>
        <w:spacing w:before="120" w:after="120"/>
        <w:ind w:firstLine="1"/>
        <w:jc w:val="both"/>
        <w:rPr>
          <w:b/>
          <w:bCs/>
          <w:i/>
          <w:iCs/>
          <w:noProof/>
        </w:rPr>
      </w:pPr>
      <w:r w:rsidRPr="00BC7AF7">
        <w:rPr>
          <w:b/>
          <w:bCs/>
          <w:i/>
          <w:iCs/>
          <w:noProof/>
        </w:rPr>
        <w:t>(</w:t>
      </w:r>
      <w:r w:rsidR="00CD4DDC" w:rsidRPr="00BC7AF7">
        <w:rPr>
          <w:b/>
          <w:bCs/>
          <w:i/>
          <w:iCs/>
          <w:noProof/>
        </w:rPr>
        <w:t>to be filled</w:t>
      </w:r>
      <w:r w:rsidR="00727772" w:rsidRPr="00BC7AF7">
        <w:rPr>
          <w:b/>
          <w:bCs/>
          <w:i/>
          <w:iCs/>
          <w:noProof/>
        </w:rPr>
        <w:t xml:space="preserve"> </w:t>
      </w:r>
      <w:r w:rsidR="00AD1AC5" w:rsidRPr="00BC7AF7">
        <w:rPr>
          <w:b/>
          <w:bCs/>
          <w:i/>
          <w:iCs/>
          <w:noProof/>
        </w:rPr>
        <w:t>in</w:t>
      </w:r>
      <w:r w:rsidR="00CD4DDC" w:rsidRPr="00BC7AF7">
        <w:rPr>
          <w:b/>
          <w:bCs/>
          <w:i/>
          <w:iCs/>
          <w:noProof/>
        </w:rPr>
        <w:t xml:space="preserve"> by </w:t>
      </w:r>
      <w:r w:rsidR="0022226B" w:rsidRPr="00BC7AF7">
        <w:rPr>
          <w:b/>
          <w:bCs/>
          <w:i/>
          <w:iCs/>
          <w:noProof/>
        </w:rPr>
        <w:t>all involved entities</w:t>
      </w:r>
      <w:r w:rsidR="002523BC" w:rsidRPr="00BC7AF7">
        <w:rPr>
          <w:rStyle w:val="FootnoteReference"/>
          <w:b/>
          <w:bCs/>
          <w:i/>
          <w:iCs/>
          <w:noProof/>
        </w:rPr>
        <w:footnoteReference w:id="3"/>
      </w:r>
      <w:r w:rsidRPr="00BC7AF7">
        <w:rPr>
          <w:b/>
          <w:bCs/>
          <w:i/>
          <w:iCs/>
          <w:noProof/>
        </w:rPr>
        <w:t>)</w:t>
      </w:r>
    </w:p>
    <w:p w14:paraId="5492AA92" w14:textId="77777777" w:rsidR="00CD4DDC" w:rsidRPr="007E2381" w:rsidRDefault="00CD4DDC" w:rsidP="007E2381"/>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740E3E08">
        <w:tc>
          <w:tcPr>
            <w:tcW w:w="8238" w:type="dxa"/>
            <w:shd w:val="clear" w:color="auto" w:fill="auto"/>
          </w:tcPr>
          <w:p w14:paraId="16F44830" w14:textId="54C83A28"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6B0A89">
            <w:pPr>
              <w:spacing w:before="40" w:after="40"/>
              <w:ind w:left="142"/>
              <w:jc w:val="center"/>
              <w:rPr>
                <w:noProof/>
              </w:rPr>
            </w:pPr>
            <w:r>
              <w:rPr>
                <w:noProof/>
              </w:rPr>
              <w:t>YES</w:t>
            </w:r>
          </w:p>
        </w:tc>
        <w:tc>
          <w:tcPr>
            <w:tcW w:w="705" w:type="dxa"/>
            <w:shd w:val="clear" w:color="auto" w:fill="auto"/>
          </w:tcPr>
          <w:p w14:paraId="16F44832" w14:textId="77777777" w:rsidR="00F7691A" w:rsidRDefault="00F7691A" w:rsidP="006B0A89">
            <w:pPr>
              <w:spacing w:before="40" w:after="40"/>
              <w:ind w:left="142"/>
              <w:jc w:val="center"/>
              <w:rPr>
                <w:noProof/>
              </w:rPr>
            </w:pPr>
            <w:r>
              <w:rPr>
                <w:noProof/>
              </w:rPr>
              <w:t>NO</w:t>
            </w:r>
          </w:p>
        </w:tc>
      </w:tr>
      <w:tr w:rsidR="00E33977" w14:paraId="16F44837" w14:textId="77777777" w:rsidTr="740E3E08">
        <w:tc>
          <w:tcPr>
            <w:tcW w:w="8238" w:type="dxa"/>
            <w:shd w:val="clear" w:color="auto" w:fill="auto"/>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812" w:type="dxa"/>
            <w:shd w:val="clear" w:color="auto" w:fill="auto"/>
          </w:tcPr>
          <w:p w14:paraId="16F44835" w14:textId="77777777" w:rsidR="00E33977" w:rsidRDefault="00E33977"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36"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E33977" w14:paraId="16F4483B" w14:textId="77777777" w:rsidTr="740E3E08">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3E287A">
              <w:rPr>
                <w:noProof/>
              </w:rPr>
            </w:r>
            <w:r w:rsidR="003E287A">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7D7A5F" w14:paraId="16F4483E" w14:textId="77777777" w:rsidTr="00370A7F">
        <w:tc>
          <w:tcPr>
            <w:tcW w:w="8238" w:type="dxa"/>
            <w:shd w:val="clear" w:color="auto" w:fill="auto"/>
          </w:tcPr>
          <w:p w14:paraId="16F4483C" w14:textId="73DBACA2"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267A4E">
              <w:rPr>
                <w:noProof/>
              </w:rPr>
              <w:t>li</w:t>
            </w:r>
            <w:r>
              <w:rPr>
                <w:noProof/>
              </w:rPr>
              <w:t>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6B0A89">
            <w:pPr>
              <w:spacing w:before="240" w:after="120"/>
              <w:jc w:val="center"/>
              <w:rPr>
                <w:noProof/>
              </w:rPr>
            </w:pPr>
          </w:p>
        </w:tc>
      </w:tr>
      <w:tr w:rsidR="00E33977" w14:paraId="16F44842" w14:textId="77777777" w:rsidTr="740E3E08">
        <w:tc>
          <w:tcPr>
            <w:tcW w:w="8238" w:type="dxa"/>
            <w:shd w:val="clear" w:color="auto" w:fill="auto"/>
          </w:tcPr>
          <w:p w14:paraId="16F4483F" w14:textId="643EA047" w:rsidR="00E33977" w:rsidRDefault="00E33977" w:rsidP="002737A5">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sidR="009A176C">
              <w:rPr>
                <w:color w:val="000000"/>
              </w:rPr>
              <w:t xml:space="preserve">eligibility or </w:t>
            </w:r>
            <w:r w:rsidRPr="00583379">
              <w:rPr>
                <w:color w:val="000000"/>
              </w:rPr>
              <w:t>selection criteria or in the performance of a contract</w:t>
            </w:r>
            <w:r w:rsidR="00936963">
              <w:rPr>
                <w:color w:val="000000"/>
              </w:rPr>
              <w:t xml:space="preserve"> or an agreement</w:t>
            </w:r>
            <w:r w:rsidRPr="00583379">
              <w:rPr>
                <w:color w:val="000000"/>
              </w:rPr>
              <w:t>;</w:t>
            </w:r>
            <w:bookmarkEnd w:id="1"/>
          </w:p>
        </w:tc>
        <w:tc>
          <w:tcPr>
            <w:tcW w:w="812" w:type="dxa"/>
            <w:shd w:val="clear" w:color="auto" w:fill="auto"/>
          </w:tcPr>
          <w:p w14:paraId="16F44840"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41"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C475D8" w14:paraId="16F44846" w14:textId="77777777" w:rsidTr="740E3E08">
        <w:tc>
          <w:tcPr>
            <w:tcW w:w="8238" w:type="dxa"/>
            <w:shd w:val="clear" w:color="auto" w:fill="auto"/>
          </w:tcPr>
          <w:p w14:paraId="16F44843" w14:textId="6A17FE50" w:rsidR="00C475D8" w:rsidRDefault="00C475D8" w:rsidP="00583379">
            <w:pPr>
              <w:pStyle w:val="Text1"/>
              <w:spacing w:before="40" w:after="40"/>
              <w:ind w:left="709"/>
              <w:rPr>
                <w:noProof/>
              </w:rPr>
            </w:pPr>
            <w:bookmarkStart w:id="2" w:name="_DV_C369"/>
            <w:r w:rsidRPr="00583379">
              <w:rPr>
                <w:color w:val="000000"/>
              </w:rPr>
              <w:t>(ii) entering into agreement with other persons</w:t>
            </w:r>
            <w:r w:rsidR="00A45679">
              <w:rPr>
                <w:color w:val="000000"/>
              </w:rPr>
              <w:t xml:space="preserve"> or entities</w:t>
            </w:r>
            <w:r w:rsidRPr="00583379">
              <w:rPr>
                <w:color w:val="000000"/>
              </w:rPr>
              <w:t xml:space="preserve"> with the aim of distorting competition;</w:t>
            </w:r>
            <w:bookmarkEnd w:id="2"/>
          </w:p>
        </w:tc>
        <w:tc>
          <w:tcPr>
            <w:tcW w:w="812" w:type="dxa"/>
            <w:shd w:val="clear" w:color="auto" w:fill="auto"/>
          </w:tcPr>
          <w:p w14:paraId="16F4484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45"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C475D8" w14:paraId="16F4484A" w14:textId="77777777" w:rsidTr="740E3E08">
        <w:tc>
          <w:tcPr>
            <w:tcW w:w="8238" w:type="dxa"/>
            <w:shd w:val="clear" w:color="auto" w:fill="auto"/>
          </w:tcPr>
          <w:p w14:paraId="16F44847" w14:textId="417E7521"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16F4484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49"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C475D8" w14:paraId="16F4484E" w14:textId="77777777" w:rsidTr="740E3E08">
        <w:tc>
          <w:tcPr>
            <w:tcW w:w="8238" w:type="dxa"/>
            <w:shd w:val="clear" w:color="auto" w:fill="auto"/>
          </w:tcPr>
          <w:p w14:paraId="16F4484B" w14:textId="6F2667E3"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4D"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C475D8" w14:paraId="16F44852" w14:textId="77777777" w:rsidTr="740E3E08">
        <w:tc>
          <w:tcPr>
            <w:tcW w:w="8238" w:type="dxa"/>
            <w:shd w:val="clear" w:color="auto" w:fill="auto"/>
          </w:tcPr>
          <w:p w14:paraId="16F4484F" w14:textId="6C621141"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897E28">
              <w:rPr>
                <w:b/>
                <w:bCs/>
                <w:i/>
                <w:iCs/>
                <w:color w:val="000000"/>
                <w:lang w:eastAsia="en-GB"/>
              </w:rPr>
              <w:t xml:space="preserve">; </w:t>
            </w:r>
          </w:p>
        </w:tc>
        <w:tc>
          <w:tcPr>
            <w:tcW w:w="812" w:type="dxa"/>
            <w:shd w:val="clear" w:color="auto" w:fill="auto"/>
          </w:tcPr>
          <w:p w14:paraId="16F4485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51"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7D7A5F" w14:paraId="16F44855" w14:textId="77777777" w:rsidTr="00370A7F">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w:t>
            </w:r>
            <w:r w:rsidR="00F21535">
              <w:rPr>
                <w:noProof/>
              </w:rPr>
              <w:t xml:space="preserve"> any of</w:t>
            </w:r>
            <w:r>
              <w:rPr>
                <w:noProof/>
              </w:rPr>
              <w:t xml:space="preserve"> the following:</w:t>
            </w:r>
          </w:p>
        </w:tc>
        <w:tc>
          <w:tcPr>
            <w:tcW w:w="1517" w:type="dxa"/>
            <w:gridSpan w:val="2"/>
            <w:shd w:val="clear" w:color="auto" w:fill="auto"/>
          </w:tcPr>
          <w:p w14:paraId="16F44854" w14:textId="77777777" w:rsidR="007D7A5F" w:rsidRDefault="007D7A5F" w:rsidP="006B0A89">
            <w:pPr>
              <w:spacing w:before="240" w:after="120"/>
              <w:jc w:val="center"/>
              <w:rPr>
                <w:noProof/>
              </w:rPr>
            </w:pPr>
          </w:p>
        </w:tc>
      </w:tr>
      <w:tr w:rsidR="00C475D8" w14:paraId="16F44859" w14:textId="77777777" w:rsidTr="740E3E08">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6F44857"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5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C475D8" w14:paraId="16F4485D" w14:textId="77777777" w:rsidTr="740E3E08">
        <w:tc>
          <w:tcPr>
            <w:tcW w:w="8238" w:type="dxa"/>
            <w:shd w:val="clear" w:color="auto" w:fill="auto"/>
          </w:tcPr>
          <w:p w14:paraId="16F4485A" w14:textId="09326505" w:rsidR="00C475D8" w:rsidRDefault="00C475D8" w:rsidP="009665EA">
            <w:pPr>
              <w:pStyle w:val="Text1"/>
              <w:spacing w:before="40" w:after="40"/>
              <w:ind w:left="709"/>
              <w:rPr>
                <w:noProof/>
              </w:rPr>
            </w:pPr>
            <w:bookmarkStart w:id="7" w:name="_DV_C379"/>
            <w:r w:rsidRPr="00583379">
              <w:rPr>
                <w:color w:val="000000"/>
              </w:rPr>
              <w:t xml:space="preserve">(ii) corruption, as defined in Article </w:t>
            </w:r>
            <w:r w:rsidR="00E807C2">
              <w:rPr>
                <w:color w:val="000000"/>
              </w:rPr>
              <w:t xml:space="preserve">4(2) of Directive (EU) 2017/1371 </w:t>
            </w:r>
            <w:r w:rsidR="00F21535">
              <w:rPr>
                <w:color w:val="000000"/>
              </w:rPr>
              <w:t xml:space="preserve">or active corruption within the meaning of </w:t>
            </w:r>
            <w:r w:rsidR="00E807C2">
              <w:rPr>
                <w:color w:val="000000"/>
              </w:rPr>
              <w:t xml:space="preserve">Article </w:t>
            </w:r>
            <w:r w:rsidRPr="00583379">
              <w:rPr>
                <w:color w:val="000000"/>
              </w:rPr>
              <w:t>3 of the Convention on the fight against corruption involving officials of the European Communities or officials of Member States</w:t>
            </w:r>
            <w:bookmarkStart w:id="8" w:name="_DV_C381"/>
            <w:bookmarkEnd w:id="7"/>
            <w:r w:rsidR="00E807C2">
              <w:rPr>
                <w:color w:val="000000"/>
              </w:rPr>
              <w:t xml:space="preserve"> of the European Union</w:t>
            </w:r>
            <w:r w:rsidRPr="00583379">
              <w:rPr>
                <w:color w:val="000000"/>
              </w:rPr>
              <w:t xml:space="preserve">, drawn up by the Council Act of 26 May 1997, </w:t>
            </w:r>
            <w:r w:rsidR="00F21535">
              <w:rPr>
                <w:color w:val="000000"/>
              </w:rPr>
              <w:t xml:space="preserve">or </w:t>
            </w:r>
            <w:r w:rsidR="00E807C2">
              <w:rPr>
                <w:color w:val="000000"/>
              </w:rPr>
              <w:t xml:space="preserve">conduct referred to </w:t>
            </w:r>
            <w:r w:rsidRPr="00583379">
              <w:rPr>
                <w:color w:val="000000"/>
              </w:rPr>
              <w:t xml:space="preserve">in Article 2(1) of Council </w:t>
            </w:r>
            <w:r w:rsidRPr="00583379">
              <w:rPr>
                <w:color w:val="000000"/>
              </w:rPr>
              <w:lastRenderedPageBreak/>
              <w:t>Framework Decision 2003/568/JHA</w:t>
            </w:r>
            <w:bookmarkStart w:id="9" w:name="_DV_C383"/>
            <w:bookmarkEnd w:id="8"/>
            <w:r w:rsidRPr="00583379">
              <w:rPr>
                <w:color w:val="000000"/>
              </w:rPr>
              <w:t xml:space="preserve">, </w:t>
            </w:r>
            <w:r w:rsidR="009665EA">
              <w:rPr>
                <w:color w:val="000000"/>
              </w:rPr>
              <w:t>or</w:t>
            </w:r>
            <w:r w:rsidRPr="00583379">
              <w:rPr>
                <w:color w:val="000000"/>
              </w:rPr>
              <w:t xml:space="preserve"> corruption as defined in</w:t>
            </w:r>
            <w:r w:rsidR="00E807C2">
              <w:rPr>
                <w:color w:val="000000"/>
              </w:rPr>
              <w:t xml:space="preserve"> </w:t>
            </w:r>
            <w:r w:rsidR="0030486A">
              <w:rPr>
                <w:color w:val="000000"/>
              </w:rPr>
              <w:t xml:space="preserve">other </w:t>
            </w:r>
            <w:r w:rsidR="00E807C2">
              <w:rPr>
                <w:color w:val="000000"/>
              </w:rPr>
              <w:t>applicable law</w:t>
            </w:r>
            <w:r w:rsidR="0030486A">
              <w:rPr>
                <w:color w:val="000000"/>
              </w:rPr>
              <w:t>s</w:t>
            </w:r>
            <w:r w:rsidRPr="00583379">
              <w:rPr>
                <w:color w:val="000000"/>
              </w:rPr>
              <w:t>;</w:t>
            </w:r>
            <w:bookmarkEnd w:id="9"/>
          </w:p>
        </w:tc>
        <w:tc>
          <w:tcPr>
            <w:tcW w:w="812" w:type="dxa"/>
            <w:shd w:val="clear" w:color="auto" w:fill="auto"/>
          </w:tcPr>
          <w:p w14:paraId="16F4485B" w14:textId="77777777" w:rsidR="00C475D8" w:rsidRDefault="00C475D8" w:rsidP="006B0A89">
            <w:pPr>
              <w:spacing w:before="240" w:after="120"/>
              <w:jc w:val="center"/>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5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C475D8" w14:paraId="16F44861" w14:textId="77777777" w:rsidTr="740E3E08">
        <w:tc>
          <w:tcPr>
            <w:tcW w:w="8238" w:type="dxa"/>
            <w:shd w:val="clear" w:color="auto" w:fill="auto"/>
          </w:tcPr>
          <w:p w14:paraId="16F4485E" w14:textId="016FC926" w:rsidR="00C475D8" w:rsidRDefault="00C475D8" w:rsidP="00A25C1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16F4485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6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C475D8" w14:paraId="16F44865" w14:textId="77777777" w:rsidTr="740E3E08">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897E28">
              <w:t>money laundering</w:t>
            </w:r>
            <w:bookmarkStart w:id="15" w:name="_DV_C391"/>
            <w:r w:rsidR="00C475D8" w:rsidRPr="00583379">
              <w:rPr>
                <w:color w:val="000000"/>
              </w:rPr>
              <w:t xml:space="preserve"> or</w:t>
            </w:r>
            <w:bookmarkStart w:id="16" w:name="_DV_M252"/>
            <w:bookmarkEnd w:id="15"/>
            <w:bookmarkEnd w:id="16"/>
            <w:r w:rsidR="00C475D8" w:rsidRPr="00897E28">
              <w:t xml:space="preserve"> terrorist financing,</w:t>
            </w:r>
            <w:r w:rsidR="00C475D8" w:rsidRPr="0073257E">
              <w:t xml:space="preserve"> </w:t>
            </w:r>
            <w:bookmarkStart w:id="17"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16F4486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6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C475D8" w14:paraId="16F44869" w14:textId="77777777" w:rsidTr="740E3E08">
        <w:tc>
          <w:tcPr>
            <w:tcW w:w="8238" w:type="dxa"/>
            <w:shd w:val="clear" w:color="auto" w:fill="auto"/>
          </w:tcPr>
          <w:p w14:paraId="16F44866" w14:textId="40F3CA90" w:rsidR="00C475D8" w:rsidRDefault="00C475D8" w:rsidP="00E64E98">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1536C7">
              <w:t>terrorist offences</w:t>
            </w:r>
            <w:bookmarkStart w:id="21" w:name="_DV_C397"/>
            <w:r w:rsidR="001536C7">
              <w:rPr>
                <w:color w:val="000000"/>
              </w:rPr>
              <w:t xml:space="preserve">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bookmarkStart w:id="22" w:name="_DV_C399"/>
            <w:bookmarkEnd w:id="21"/>
            <w:r w:rsidRPr="00583379">
              <w:rPr>
                <w:color w:val="000000"/>
              </w:rPr>
              <w:t>;</w:t>
            </w:r>
            <w:bookmarkEnd w:id="22"/>
          </w:p>
        </w:tc>
        <w:tc>
          <w:tcPr>
            <w:tcW w:w="812" w:type="dxa"/>
            <w:shd w:val="clear" w:color="auto" w:fill="auto"/>
          </w:tcPr>
          <w:p w14:paraId="16F44867"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6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C475D8" w14:paraId="16F4486D" w14:textId="77777777" w:rsidTr="740E3E08">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897E28">
              <w:t xml:space="preserve">child labour or other </w:t>
            </w:r>
            <w:r w:rsidR="00A25C17" w:rsidRPr="00897E28">
              <w:t>offences concerning</w:t>
            </w:r>
            <w:r w:rsidRPr="00897E28">
              <w:t xml:space="preserve"> trafficking in human beings</w:t>
            </w:r>
            <w:r w:rsidRPr="0073257E">
              <w:t xml:space="preserve"> </w:t>
            </w:r>
            <w:bookmarkStart w:id="25"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16F4486B"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6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C475D8" w14:paraId="16F44871" w14:textId="77777777" w:rsidTr="740E3E08">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7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C475D8" w14:paraId="16F44875" w14:textId="77777777" w:rsidTr="740E3E08">
        <w:tc>
          <w:tcPr>
            <w:tcW w:w="8238" w:type="dxa"/>
            <w:shd w:val="clear" w:color="auto" w:fill="auto"/>
          </w:tcPr>
          <w:p w14:paraId="16F44872" w14:textId="26DFD2E2"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16F4487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7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EF2BEC" w14:paraId="794E089C" w14:textId="77777777" w:rsidTr="740E3E08">
        <w:tc>
          <w:tcPr>
            <w:tcW w:w="8238" w:type="dxa"/>
            <w:shd w:val="clear" w:color="auto" w:fill="auto"/>
          </w:tcPr>
          <w:p w14:paraId="5DEB9849" w14:textId="2E77C635" w:rsidR="00EF2BEC" w:rsidRDefault="00EF2BEC" w:rsidP="00EE65F3">
            <w:pPr>
              <w:pStyle w:val="Text1"/>
              <w:numPr>
                <w:ilvl w:val="0"/>
                <w:numId w:val="15"/>
              </w:numPr>
              <w:spacing w:before="40" w:after="40"/>
              <w:rPr>
                <w:color w:val="000000"/>
              </w:rPr>
            </w:pPr>
            <w:r w:rsidRPr="00EF2BEC">
              <w:rPr>
                <w:color w:val="000000"/>
              </w:rPr>
              <w:t xml:space="preserve">it has been established by a final judgment or final administrative decision that the person has created an entity </w:t>
            </w:r>
            <w:r w:rsidR="00EE65F3">
              <w:rPr>
                <w:color w:val="000000"/>
              </w:rPr>
              <w:t>in</w:t>
            </w:r>
            <w:r w:rsidRPr="00EF2BEC">
              <w:rPr>
                <w:color w:val="000000"/>
              </w:rPr>
              <w:t xml:space="preserve">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10148AE" w14:textId="71C1DB1B"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EF2BEC" w14:paraId="7680D48F" w14:textId="77777777" w:rsidTr="740E3E08">
        <w:tc>
          <w:tcPr>
            <w:tcW w:w="8238" w:type="dxa"/>
            <w:shd w:val="clear" w:color="auto" w:fill="auto"/>
          </w:tcPr>
          <w:p w14:paraId="12F0F793" w14:textId="0CC72E24" w:rsidR="00EF2BEC" w:rsidRDefault="00EF2BEC" w:rsidP="00EE65F3">
            <w:pPr>
              <w:pStyle w:val="Text1"/>
              <w:numPr>
                <w:ilvl w:val="0"/>
                <w:numId w:val="15"/>
              </w:numPr>
              <w:spacing w:before="40" w:after="40"/>
              <w:rPr>
                <w:color w:val="000000"/>
              </w:rPr>
            </w:pPr>
            <w:r w:rsidRPr="0024350A">
              <w:rPr>
                <w:noProof/>
              </w:rPr>
              <w:t>(</w:t>
            </w:r>
            <w:r w:rsidRPr="00897E28">
              <w:rPr>
                <w:i/>
                <w:iCs/>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 xml:space="preserve">has been created with the intent </w:t>
            </w:r>
            <w:r w:rsidR="00EE65F3">
              <w:rPr>
                <w:color w:val="000000"/>
              </w:rPr>
              <w:t>referred to</w:t>
            </w:r>
            <w:r w:rsidRPr="00EF2BEC">
              <w:rPr>
                <w:color w:val="000000"/>
              </w:rPr>
              <w:t xml:space="preserve"> in point (g).</w:t>
            </w:r>
          </w:p>
        </w:tc>
        <w:tc>
          <w:tcPr>
            <w:tcW w:w="812" w:type="dxa"/>
            <w:shd w:val="clear" w:color="auto" w:fill="auto"/>
          </w:tcPr>
          <w:p w14:paraId="415689BC" w14:textId="4F1B388E"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2FEEC824" w14:textId="6945CFDF"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977B4E" w14:paraId="1A385EC2" w14:textId="77777777" w:rsidTr="740E3E08">
        <w:tc>
          <w:tcPr>
            <w:tcW w:w="8238" w:type="dxa"/>
            <w:shd w:val="clear" w:color="auto" w:fill="auto"/>
          </w:tcPr>
          <w:p w14:paraId="3087E785" w14:textId="368B27A1" w:rsidR="00977B4E" w:rsidRPr="0024350A" w:rsidRDefault="00977B4E" w:rsidP="00295BCF">
            <w:pPr>
              <w:numPr>
                <w:ilvl w:val="0"/>
                <w:numId w:val="17"/>
              </w:numPr>
              <w:spacing w:before="40" w:after="40"/>
              <w:jc w:val="both"/>
              <w:rPr>
                <w:noProof/>
              </w:rPr>
            </w:pPr>
            <w:r w:rsidRPr="00C475D8">
              <w:rPr>
                <w:noProof/>
              </w:rPr>
              <w:t xml:space="preserve">declares </w:t>
            </w:r>
            <w:r>
              <w:rPr>
                <w:noProof/>
              </w:rPr>
              <w:t xml:space="preserve">that, </w:t>
            </w:r>
            <w:r w:rsidRPr="00295BCF">
              <w:rPr>
                <w:noProof/>
              </w:rPr>
              <w:t>for the situations referred to in points</w:t>
            </w:r>
            <w:r w:rsidR="005E4D86" w:rsidRPr="00295BCF">
              <w:rPr>
                <w:noProof/>
              </w:rPr>
              <w:t xml:space="preserve"> </w:t>
            </w:r>
            <w:r w:rsidRPr="00295BCF">
              <w:rPr>
                <w:noProof/>
              </w:rPr>
              <w:t>(1) (c) to</w:t>
            </w:r>
            <w:r w:rsidR="005E4D86" w:rsidRPr="00295BCF">
              <w:rPr>
                <w:noProof/>
              </w:rPr>
              <w:t xml:space="preserve"> </w:t>
            </w:r>
            <w:r w:rsidRPr="00295BCF">
              <w:rPr>
                <w:noProof/>
              </w:rPr>
              <w:t>(1) (h)</w:t>
            </w:r>
            <w:r w:rsidR="009665EA" w:rsidRPr="00295BCF">
              <w:rPr>
                <w:noProof/>
              </w:rPr>
              <w:t xml:space="preserve"> above, in the absence of a final judgement or a final administrative decision, </w:t>
            </w:r>
            <w:r w:rsidRPr="00295BCF">
              <w:rPr>
                <w:noProof/>
              </w:rPr>
              <w:t>the person is</w:t>
            </w:r>
            <w:r w:rsidR="00295BCF">
              <w:rPr>
                <w:rStyle w:val="FootnoteReference"/>
                <w:noProof/>
              </w:rPr>
              <w:footnoteReference w:id="4"/>
            </w:r>
            <w:r w:rsidRPr="00F76ABA">
              <w:rPr>
                <w:noProof/>
              </w:rPr>
              <w:t>:</w:t>
            </w:r>
          </w:p>
        </w:tc>
        <w:tc>
          <w:tcPr>
            <w:tcW w:w="812" w:type="dxa"/>
            <w:shd w:val="clear" w:color="auto" w:fill="auto"/>
          </w:tcPr>
          <w:p w14:paraId="68C9A1B2" w14:textId="46B95573" w:rsidR="00977B4E" w:rsidRDefault="00977B4E" w:rsidP="006B0A89">
            <w:pPr>
              <w:spacing w:before="240" w:after="120"/>
              <w:jc w:val="center"/>
              <w:rPr>
                <w:noProof/>
              </w:rPr>
            </w:pPr>
            <w:r>
              <w:rPr>
                <w:noProof/>
              </w:rPr>
              <w:t>YES</w:t>
            </w:r>
          </w:p>
        </w:tc>
        <w:tc>
          <w:tcPr>
            <w:tcW w:w="705" w:type="dxa"/>
            <w:shd w:val="clear" w:color="auto" w:fill="auto"/>
          </w:tcPr>
          <w:p w14:paraId="1A4D1557" w14:textId="4113B6AB" w:rsidR="00977B4E" w:rsidRDefault="00977B4E" w:rsidP="006B0A89">
            <w:pPr>
              <w:spacing w:before="240" w:after="120"/>
              <w:jc w:val="center"/>
              <w:rPr>
                <w:noProof/>
              </w:rPr>
            </w:pPr>
            <w:r>
              <w:rPr>
                <w:noProof/>
              </w:rPr>
              <w:t>NO</w:t>
            </w:r>
          </w:p>
        </w:tc>
      </w:tr>
      <w:tr w:rsidR="006B67AB" w14:paraId="16F4487E" w14:textId="77777777" w:rsidTr="00370A7F">
        <w:trPr>
          <w:trHeight w:val="1579"/>
        </w:trPr>
        <w:tc>
          <w:tcPr>
            <w:tcW w:w="8238" w:type="dxa"/>
            <w:shd w:val="clear" w:color="auto" w:fill="auto"/>
          </w:tcPr>
          <w:p w14:paraId="16F4487B" w14:textId="0B7F51D6" w:rsidR="006B67AB" w:rsidRPr="00583379" w:rsidRDefault="006B67AB" w:rsidP="00370A7F">
            <w:pPr>
              <w:pStyle w:val="Text1"/>
              <w:numPr>
                <w:ilvl w:val="0"/>
                <w:numId w:val="25"/>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shd w:val="clear" w:color="auto" w:fill="auto"/>
          </w:tcPr>
          <w:p w14:paraId="16F4487C" w14:textId="6DD11AEB"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16F4487D" w14:textId="77777777"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6B67AB" w14:paraId="5692311F" w14:textId="77777777" w:rsidTr="740E3E08">
        <w:trPr>
          <w:trHeight w:val="1346"/>
        </w:trPr>
        <w:tc>
          <w:tcPr>
            <w:tcW w:w="8238" w:type="dxa"/>
            <w:shd w:val="clear" w:color="auto" w:fill="auto"/>
          </w:tcPr>
          <w:p w14:paraId="1BBF8C34" w14:textId="29931BAC" w:rsidR="006B67AB" w:rsidRP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non-final judgments or </w:t>
            </w:r>
            <w:r w:rsidR="006B67AB"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shd w:val="clear" w:color="auto" w:fill="auto"/>
          </w:tcPr>
          <w:p w14:paraId="1E7263A9" w14:textId="05F2555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256609C9" w14:textId="3CBFD2E0"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6B67AB" w14:paraId="074D4EBB" w14:textId="77777777" w:rsidTr="740E3E08">
        <w:trPr>
          <w:trHeight w:val="614"/>
        </w:trPr>
        <w:tc>
          <w:tcPr>
            <w:tcW w:w="8238" w:type="dxa"/>
            <w:shd w:val="clear" w:color="auto" w:fill="auto"/>
          </w:tcPr>
          <w:p w14:paraId="41734894" w14:textId="49681AE9" w:rsid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w:t>
            </w:r>
            <w:r w:rsidR="006B67AB" w:rsidRPr="006B67AB">
              <w:rPr>
                <w:color w:val="000000"/>
              </w:rPr>
              <w:t>facts referred to in decisions of entities or persons being entrusted with EU budget implementation tasks;</w:t>
            </w:r>
          </w:p>
        </w:tc>
        <w:tc>
          <w:tcPr>
            <w:tcW w:w="812" w:type="dxa"/>
            <w:shd w:val="clear" w:color="auto" w:fill="auto"/>
          </w:tcPr>
          <w:p w14:paraId="7EB43931" w14:textId="6397F22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63030E6D" w14:textId="5730E302"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6B67AB" w14:paraId="494260E4" w14:textId="77777777" w:rsidTr="740E3E08">
        <w:trPr>
          <w:trHeight w:val="473"/>
        </w:trPr>
        <w:tc>
          <w:tcPr>
            <w:tcW w:w="8238" w:type="dxa"/>
            <w:shd w:val="clear" w:color="auto" w:fill="auto"/>
          </w:tcPr>
          <w:p w14:paraId="3BD21B53" w14:textId="6FE8C4BA" w:rsidR="006B67AB" w:rsidDel="00977B4E" w:rsidRDefault="006B67AB" w:rsidP="00410AC2">
            <w:pPr>
              <w:pStyle w:val="Text1"/>
              <w:numPr>
                <w:ilvl w:val="0"/>
                <w:numId w:val="25"/>
              </w:numPr>
              <w:spacing w:before="40" w:after="40"/>
              <w:ind w:left="709" w:firstLine="0"/>
              <w:rPr>
                <w:color w:val="000000"/>
              </w:rPr>
            </w:pPr>
            <w:r w:rsidRPr="006B67AB">
              <w:rPr>
                <w:color w:val="000000"/>
              </w:rPr>
              <w:lastRenderedPageBreak/>
              <w:tab/>
              <w:t xml:space="preserve"> </w:t>
            </w:r>
            <w:r>
              <w:rPr>
                <w:color w:val="000000"/>
              </w:rPr>
              <w:t xml:space="preserve">subject to </w:t>
            </w:r>
            <w:r w:rsidRPr="006B67AB">
              <w:rPr>
                <w:color w:val="000000"/>
              </w:rPr>
              <w:t>information transmitted by Member States implementing Union funds;</w:t>
            </w:r>
          </w:p>
        </w:tc>
        <w:tc>
          <w:tcPr>
            <w:tcW w:w="812" w:type="dxa"/>
            <w:shd w:val="clear" w:color="auto" w:fill="auto"/>
          </w:tcPr>
          <w:p w14:paraId="066F0C42" w14:textId="4C93C88C"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6D35EFEE" w14:textId="5C8193C6"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6B67AB" w14:paraId="3C758EFF" w14:textId="77777777" w:rsidTr="740E3E08">
        <w:trPr>
          <w:trHeight w:val="614"/>
        </w:trPr>
        <w:tc>
          <w:tcPr>
            <w:tcW w:w="8238" w:type="dxa"/>
            <w:shd w:val="clear" w:color="auto" w:fill="auto"/>
          </w:tcPr>
          <w:p w14:paraId="128BE62B" w14:textId="044BAF45" w:rsidR="006B67AB" w:rsidDel="00977B4E" w:rsidRDefault="006B67AB" w:rsidP="00410AC2">
            <w:pPr>
              <w:pStyle w:val="Text1"/>
              <w:numPr>
                <w:ilvl w:val="0"/>
                <w:numId w:val="2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shd w:val="clear" w:color="auto" w:fill="auto"/>
          </w:tcPr>
          <w:p w14:paraId="1C09C335" w14:textId="0E204C8F"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3D929BF3" w14:textId="0825BEA1"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6B67AB" w14:paraId="33963B7D" w14:textId="77777777" w:rsidTr="740E3E08">
        <w:trPr>
          <w:trHeight w:val="614"/>
        </w:trPr>
        <w:tc>
          <w:tcPr>
            <w:tcW w:w="8238" w:type="dxa"/>
            <w:shd w:val="clear" w:color="auto" w:fill="auto"/>
          </w:tcPr>
          <w:p w14:paraId="3AFB7585" w14:textId="5FD11348" w:rsidR="006B67AB" w:rsidRPr="00182B46" w:rsidDel="00977B4E" w:rsidRDefault="00410AC2" w:rsidP="00182B46">
            <w:pPr>
              <w:pStyle w:val="Text1"/>
              <w:numPr>
                <w:ilvl w:val="0"/>
                <w:numId w:val="25"/>
              </w:numPr>
              <w:spacing w:before="40" w:after="40"/>
              <w:ind w:left="709" w:firstLine="0"/>
              <w:rPr>
                <w:color w:val="000000"/>
              </w:rPr>
            </w:pPr>
            <w:r w:rsidRPr="00182B46">
              <w:rPr>
                <w:color w:val="000000"/>
              </w:rPr>
              <w:t xml:space="preserve"> </w:t>
            </w:r>
            <w:r w:rsidR="00182B46" w:rsidRPr="00182B46">
              <w:rPr>
                <w:color w:val="000000"/>
              </w:rPr>
              <w:t>informed, by any means</w:t>
            </w:r>
            <w:r w:rsidR="00182B46">
              <w:rPr>
                <w:color w:val="000000"/>
              </w:rPr>
              <w:t>,</w:t>
            </w:r>
            <w:r w:rsidR="00182B46" w:rsidRPr="00182B46">
              <w:rPr>
                <w:color w:val="000000"/>
              </w:rPr>
              <w:t xml:space="preserve"> that it is subject to an investigation by the European Anti-Fraud office (OLAF)</w:t>
            </w:r>
            <w:r w:rsidR="00617208">
              <w:rPr>
                <w:color w:val="000000"/>
              </w:rPr>
              <w:t xml:space="preserve">: either because it has been </w:t>
            </w:r>
            <w:r w:rsidR="00182B46" w:rsidRPr="00182B46">
              <w:rPr>
                <w:color w:val="000000"/>
              </w:rPr>
              <w:t>g</w:t>
            </w:r>
            <w:r w:rsidR="00182B46">
              <w:rPr>
                <w:color w:val="000000"/>
              </w:rPr>
              <w:t>iven the opportunity to comment</w:t>
            </w:r>
            <w:r w:rsidR="00182B46"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shd w:val="clear" w:color="auto" w:fill="auto"/>
          </w:tcPr>
          <w:p w14:paraId="7FF77DAD" w14:textId="2880DFD9"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05" w:type="dxa"/>
            <w:shd w:val="clear" w:color="auto" w:fill="auto"/>
          </w:tcPr>
          <w:p w14:paraId="549D5A18" w14:textId="731862B8"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bl>
    <w:p w14:paraId="16F4487F" w14:textId="3C305866" w:rsidR="00897553" w:rsidRDefault="00897553" w:rsidP="00422300">
      <w:pPr>
        <w:pStyle w:val="Title"/>
        <w:jc w:val="both"/>
      </w:pPr>
      <w:bookmarkStart w:id="28" w:name="_DV_C376"/>
      <w:r w:rsidRPr="0024225B">
        <w:t xml:space="preserve">II – Situations of exclusion concerning natural </w:t>
      </w:r>
      <w:r w:rsidR="007633B2">
        <w:t xml:space="preserve">or legal </w:t>
      </w:r>
      <w:r w:rsidRPr="0024225B">
        <w:t xml:space="preserve">persons </w:t>
      </w:r>
      <w:r w:rsidRPr="00B83860">
        <w:t>with power of representation, decision-making or control over the legal person</w:t>
      </w:r>
      <w:r w:rsidR="006E113F" w:rsidRPr="00B83860">
        <w:t xml:space="preserve"> and beneficial owners</w:t>
      </w:r>
    </w:p>
    <w:p w14:paraId="16F44880" w14:textId="6842849F" w:rsidR="00897553" w:rsidRDefault="001F135A" w:rsidP="7F6CA770">
      <w:pPr>
        <w:autoSpaceDE w:val="0"/>
        <w:autoSpaceDN w:val="0"/>
        <w:adjustRightInd w:val="0"/>
        <w:spacing w:before="120" w:after="240"/>
        <w:jc w:val="center"/>
        <w:rPr>
          <w:b/>
          <w:bCs/>
          <w:i/>
          <w:iCs/>
          <w:noProof/>
          <w:u w:val="single"/>
        </w:rPr>
      </w:pPr>
      <w:r w:rsidRPr="7F6CA770">
        <w:rPr>
          <w:b/>
          <w:bCs/>
          <w:i/>
          <w:iCs/>
          <w:noProof/>
          <w:u w:val="single"/>
        </w:rPr>
        <w:t>Not applicable</w:t>
      </w:r>
      <w:r w:rsidR="00CF118E" w:rsidRPr="7F6CA770">
        <w:rPr>
          <w:b/>
          <w:bCs/>
          <w:i/>
          <w:iCs/>
          <w:noProof/>
          <w:u w:val="single"/>
        </w:rPr>
        <w:t xml:space="preserve"> when </w:t>
      </w:r>
      <w:r w:rsidR="003F57E2">
        <w:rPr>
          <w:b/>
          <w:bCs/>
          <w:i/>
          <w:iCs/>
          <w:noProof/>
          <w:u w:val="single"/>
        </w:rPr>
        <w:t>‘</w:t>
      </w:r>
      <w:r w:rsidR="00C54FCE" w:rsidRPr="7F6CA770">
        <w:rPr>
          <w:b/>
          <w:bCs/>
          <w:i/>
          <w:iCs/>
          <w:noProof/>
          <w:u w:val="single"/>
        </w:rPr>
        <w:t>the person</w:t>
      </w:r>
      <w:r w:rsidR="003F57E2">
        <w:rPr>
          <w:b/>
          <w:bCs/>
          <w:i/>
          <w:iCs/>
          <w:noProof/>
          <w:u w:val="single"/>
        </w:rPr>
        <w:t>’</w:t>
      </w:r>
      <w:r w:rsidR="00CF118E" w:rsidRPr="7F6CA770">
        <w:rPr>
          <w:b/>
          <w:bCs/>
          <w:i/>
          <w:iCs/>
          <w:noProof/>
          <w:u w:val="single"/>
        </w:rPr>
        <w:t xml:space="preserve"> is a</w:t>
      </w:r>
      <w:r w:rsidRPr="7F6CA770">
        <w:rPr>
          <w:b/>
          <w:bCs/>
          <w:i/>
          <w:iCs/>
          <w:noProof/>
          <w:u w:val="single"/>
        </w:rPr>
        <w:t xml:space="preserve"> natural person,</w:t>
      </w:r>
      <w:r w:rsidR="00A82BCC" w:rsidRPr="7F6CA770">
        <w:rPr>
          <w:b/>
          <w:bCs/>
          <w:i/>
          <w:iCs/>
          <w:noProof/>
          <w:u w:val="single"/>
        </w:rPr>
        <w:t xml:space="preserve"> a</w:t>
      </w:r>
      <w:r w:rsidRPr="7F6CA770">
        <w:rPr>
          <w:b/>
          <w:bCs/>
          <w:i/>
          <w:iCs/>
          <w:noProof/>
          <w:u w:val="single"/>
        </w:rPr>
        <w:t xml:space="preserve"> Member State</w:t>
      </w:r>
      <w:r w:rsidR="00A82BCC" w:rsidRPr="7F6CA770">
        <w:rPr>
          <w:b/>
          <w:bCs/>
          <w:i/>
          <w:iCs/>
          <w:noProof/>
          <w:u w:val="single"/>
        </w:rPr>
        <w:t xml:space="preserve"> or a</w:t>
      </w:r>
      <w:r w:rsidRPr="7F6CA770">
        <w:rPr>
          <w:b/>
          <w:bCs/>
          <w:i/>
          <w:iCs/>
          <w:noProof/>
          <w:u w:val="single"/>
        </w:rPr>
        <w:t xml:space="preserve"> local authorit</w:t>
      </w:r>
      <w:r w:rsidR="00CF118E" w:rsidRPr="7F6CA770">
        <w:rPr>
          <w:b/>
          <w:bCs/>
          <w:i/>
          <w:iCs/>
          <w:noProof/>
          <w:u w:val="single"/>
        </w:rPr>
        <w:t>y</w:t>
      </w:r>
      <w:r w:rsidR="00B51662" w:rsidRPr="7F6CA770">
        <w:rPr>
          <w:b/>
          <w:bCs/>
          <w:i/>
          <w:iCs/>
          <w:noProof/>
          <w:u w:val="single"/>
        </w:rPr>
        <w:t>. In all other cases to be filled in by all involved entities.</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1F135A" w14:paraId="16F44885" w14:textId="77777777" w:rsidTr="006C769B">
        <w:trPr>
          <w:jc w:val="center"/>
        </w:trPr>
        <w:tc>
          <w:tcPr>
            <w:tcW w:w="7038" w:type="dxa"/>
            <w:shd w:val="clear" w:color="auto" w:fill="auto"/>
            <w:vAlign w:val="center"/>
          </w:tcPr>
          <w:p w14:paraId="16F44881" w14:textId="5DA6FC46" w:rsidR="001F135A" w:rsidRPr="003E5E5C" w:rsidRDefault="001F135A" w:rsidP="00A82BCC">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w:t>
            </w:r>
            <w:r w:rsidR="00E95C5B">
              <w:rPr>
                <w:noProof/>
              </w:rPr>
              <w:t xml:space="preserve">or legal </w:t>
            </w:r>
            <w:r>
              <w:rPr>
                <w:noProof/>
              </w:rPr>
              <w:t>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w:t>
            </w:r>
            <w:r>
              <w:rPr>
                <w:noProof/>
              </w:rPr>
              <w:t>person</w:t>
            </w:r>
            <w:r w:rsidRPr="00C61FE0">
              <w:rPr>
                <w:noProof/>
              </w:rPr>
              <w:t xml:space="preserve"> </w:t>
            </w:r>
            <w:r w:rsidRPr="001E2318">
              <w:t>(</w:t>
            </w:r>
            <w:r>
              <w:t>t</w:t>
            </w:r>
            <w:r w:rsidRPr="00F82423">
              <w:t xml:space="preserve">his covers </w:t>
            </w:r>
            <w:r w:rsidR="00E95C5B">
              <w:t xml:space="preserve">e.g. </w:t>
            </w:r>
            <w:r w:rsidRPr="00F82423">
              <w:t xml:space="preserve">company directors, members of management or supervisory bodies, and cases where one natural </w:t>
            </w:r>
            <w:r w:rsidR="00E95C5B">
              <w:t xml:space="preserve">or legal </w:t>
            </w:r>
            <w:r w:rsidRPr="00F82423">
              <w:t>person holds a majority of shares</w:t>
            </w:r>
            <w:r w:rsidRPr="001E2318">
              <w:t>)</w:t>
            </w:r>
            <w:r w:rsidR="006E113F">
              <w:t xml:space="preserve">, or a beneficial owner of the person (as </w:t>
            </w:r>
            <w:r w:rsidR="006F3E23">
              <w:t>defined by</w:t>
            </w:r>
            <w:r w:rsidR="006E113F">
              <w:t xml:space="preserve"> point 6 of </w:t>
            </w:r>
            <w:r w:rsidR="006F3E23">
              <w:t>A</w:t>
            </w:r>
            <w:r w:rsidR="006E113F">
              <w:t>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858" w:type="dxa"/>
            <w:shd w:val="clear" w:color="auto" w:fill="auto"/>
          </w:tcPr>
          <w:p w14:paraId="16F44882" w14:textId="77777777" w:rsidR="001F135A" w:rsidRDefault="001F135A" w:rsidP="00C37A34">
            <w:pPr>
              <w:spacing w:before="240" w:after="120"/>
              <w:jc w:val="center"/>
              <w:rPr>
                <w:noProof/>
              </w:rPr>
            </w:pPr>
            <w:r>
              <w:rPr>
                <w:noProof/>
              </w:rPr>
              <w:t>YES</w:t>
            </w:r>
          </w:p>
        </w:tc>
        <w:tc>
          <w:tcPr>
            <w:tcW w:w="952" w:type="dxa"/>
            <w:shd w:val="clear" w:color="auto" w:fill="auto"/>
          </w:tcPr>
          <w:p w14:paraId="16F44883" w14:textId="77777777" w:rsidR="001F135A" w:rsidRDefault="001F135A" w:rsidP="00C37A34">
            <w:pPr>
              <w:spacing w:before="240" w:after="120"/>
              <w:jc w:val="center"/>
              <w:rPr>
                <w:noProof/>
              </w:rPr>
            </w:pPr>
            <w:r>
              <w:rPr>
                <w:noProof/>
              </w:rPr>
              <w:t>NO</w:t>
            </w:r>
          </w:p>
        </w:tc>
        <w:tc>
          <w:tcPr>
            <w:tcW w:w="813" w:type="dxa"/>
          </w:tcPr>
          <w:p w14:paraId="16F44884" w14:textId="77777777" w:rsidR="001F135A" w:rsidRDefault="001F135A" w:rsidP="00C37A34">
            <w:pPr>
              <w:spacing w:before="240" w:after="120"/>
              <w:jc w:val="center"/>
              <w:rPr>
                <w:noProof/>
              </w:rPr>
            </w:pPr>
            <w:r>
              <w:rPr>
                <w:noProof/>
              </w:rPr>
              <w:t>N/A</w:t>
            </w:r>
          </w:p>
        </w:tc>
      </w:tr>
      <w:tr w:rsidR="001F135A" w14:paraId="16F4488A" w14:textId="77777777" w:rsidTr="006C769B">
        <w:trPr>
          <w:jc w:val="center"/>
        </w:trPr>
        <w:tc>
          <w:tcPr>
            <w:tcW w:w="7038" w:type="dxa"/>
            <w:shd w:val="clear" w:color="auto" w:fill="auto"/>
            <w:vAlign w:val="center"/>
          </w:tcPr>
          <w:p w14:paraId="16F44886" w14:textId="10477DDC" w:rsidR="001F135A" w:rsidRDefault="001F135A" w:rsidP="00510EC4">
            <w:pPr>
              <w:pStyle w:val="Text1"/>
              <w:spacing w:before="40" w:after="40"/>
              <w:ind w:left="360"/>
              <w:rPr>
                <w:noProof/>
              </w:rPr>
            </w:pPr>
            <w:r>
              <w:rPr>
                <w:noProof/>
              </w:rPr>
              <w:t xml:space="preserve">Situation </w:t>
            </w:r>
            <w:r w:rsidR="00510EC4">
              <w:rPr>
                <w:noProof/>
              </w:rPr>
              <w:t>(</w:t>
            </w:r>
            <w:r w:rsidR="004123FC">
              <w:rPr>
                <w:noProof/>
              </w:rPr>
              <w:t>1)</w:t>
            </w:r>
            <w:r>
              <w:rPr>
                <w:noProof/>
              </w:rPr>
              <w:t>(c) above (grave professional misconduct)</w:t>
            </w:r>
          </w:p>
        </w:tc>
        <w:tc>
          <w:tcPr>
            <w:tcW w:w="858" w:type="dxa"/>
            <w:shd w:val="clear" w:color="auto" w:fill="auto"/>
            <w:vAlign w:val="center"/>
          </w:tcPr>
          <w:p w14:paraId="16F4488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952" w:type="dxa"/>
            <w:shd w:val="clear" w:color="auto" w:fill="auto"/>
            <w:vAlign w:val="center"/>
          </w:tcPr>
          <w:p w14:paraId="16F4488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813" w:type="dxa"/>
          </w:tcPr>
          <w:p w14:paraId="16F44889"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1F135A" w14:paraId="16F4488F" w14:textId="77777777" w:rsidTr="006C769B">
        <w:trPr>
          <w:jc w:val="center"/>
        </w:trPr>
        <w:tc>
          <w:tcPr>
            <w:tcW w:w="7038" w:type="dxa"/>
            <w:shd w:val="clear" w:color="auto" w:fill="auto"/>
            <w:vAlign w:val="center"/>
          </w:tcPr>
          <w:p w14:paraId="16F4488B" w14:textId="696BDCFB" w:rsidR="001F135A" w:rsidRDefault="001F135A" w:rsidP="00510EC4">
            <w:pPr>
              <w:pStyle w:val="Text1"/>
              <w:spacing w:before="40" w:after="40"/>
              <w:ind w:left="360"/>
              <w:rPr>
                <w:noProof/>
              </w:rPr>
            </w:pPr>
            <w:r>
              <w:rPr>
                <w:noProof/>
              </w:rPr>
              <w:t xml:space="preserve">Situation </w:t>
            </w:r>
            <w:r w:rsidR="004123FC">
              <w:rPr>
                <w:noProof/>
              </w:rPr>
              <w:t>(1)(</w:t>
            </w:r>
            <w:r>
              <w:rPr>
                <w:noProof/>
              </w:rPr>
              <w:t>d) above (fraud, corruption or other criminal offence)</w:t>
            </w:r>
          </w:p>
        </w:tc>
        <w:tc>
          <w:tcPr>
            <w:tcW w:w="858" w:type="dxa"/>
            <w:shd w:val="clear" w:color="auto" w:fill="auto"/>
            <w:vAlign w:val="center"/>
          </w:tcPr>
          <w:p w14:paraId="16F4488C"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952" w:type="dxa"/>
            <w:shd w:val="clear" w:color="auto" w:fill="auto"/>
            <w:vAlign w:val="center"/>
          </w:tcPr>
          <w:p w14:paraId="16F4488D"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813" w:type="dxa"/>
          </w:tcPr>
          <w:p w14:paraId="16F4488E"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1F135A" w14:paraId="16F44894" w14:textId="77777777" w:rsidTr="006C769B">
        <w:trPr>
          <w:jc w:val="center"/>
        </w:trPr>
        <w:tc>
          <w:tcPr>
            <w:tcW w:w="7038" w:type="dxa"/>
            <w:shd w:val="clear" w:color="auto" w:fill="auto"/>
            <w:vAlign w:val="center"/>
          </w:tcPr>
          <w:p w14:paraId="16F44890" w14:textId="5BD531F0"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e) above (significant deficiencies in performance of a contract )</w:t>
            </w:r>
          </w:p>
        </w:tc>
        <w:tc>
          <w:tcPr>
            <w:tcW w:w="858" w:type="dxa"/>
            <w:shd w:val="clear" w:color="auto" w:fill="auto"/>
            <w:vAlign w:val="center"/>
          </w:tcPr>
          <w:p w14:paraId="16F44891"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952" w:type="dxa"/>
            <w:shd w:val="clear" w:color="auto" w:fill="auto"/>
            <w:vAlign w:val="center"/>
          </w:tcPr>
          <w:p w14:paraId="16F44892"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813" w:type="dxa"/>
          </w:tcPr>
          <w:p w14:paraId="16F44893"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1F135A" w14:paraId="16F44899" w14:textId="77777777" w:rsidTr="006C769B">
        <w:trPr>
          <w:jc w:val="center"/>
        </w:trPr>
        <w:tc>
          <w:tcPr>
            <w:tcW w:w="7038" w:type="dxa"/>
            <w:shd w:val="clear" w:color="auto" w:fill="auto"/>
            <w:vAlign w:val="center"/>
          </w:tcPr>
          <w:p w14:paraId="16F44895" w14:textId="63D853D5"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f) above (irregularity)</w:t>
            </w:r>
          </w:p>
        </w:tc>
        <w:tc>
          <w:tcPr>
            <w:tcW w:w="858" w:type="dxa"/>
            <w:shd w:val="clear" w:color="auto" w:fill="auto"/>
            <w:vAlign w:val="center"/>
          </w:tcPr>
          <w:p w14:paraId="16F44896"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952" w:type="dxa"/>
            <w:shd w:val="clear" w:color="auto" w:fill="auto"/>
            <w:vAlign w:val="center"/>
          </w:tcPr>
          <w:p w14:paraId="16F4489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813" w:type="dxa"/>
          </w:tcPr>
          <w:p w14:paraId="16F4489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3F754E" w14:paraId="2E60BF88" w14:textId="77777777" w:rsidTr="006C769B">
        <w:trPr>
          <w:jc w:val="center"/>
        </w:trPr>
        <w:tc>
          <w:tcPr>
            <w:tcW w:w="7038" w:type="dxa"/>
            <w:shd w:val="clear" w:color="auto" w:fill="auto"/>
            <w:vAlign w:val="center"/>
          </w:tcPr>
          <w:p w14:paraId="52155F20" w14:textId="2DEEC4DB" w:rsidR="003F754E" w:rsidRDefault="003F754E" w:rsidP="00510EC4">
            <w:pPr>
              <w:pStyle w:val="Text1"/>
              <w:spacing w:before="40" w:after="40"/>
              <w:ind w:left="360"/>
              <w:rPr>
                <w:noProof/>
              </w:rPr>
            </w:pPr>
            <w:r w:rsidRPr="003F754E">
              <w:rPr>
                <w:noProof/>
              </w:rPr>
              <w:t xml:space="preserve">Situation </w:t>
            </w:r>
            <w:r w:rsidR="005E4D86">
              <w:rPr>
                <w:noProof/>
              </w:rPr>
              <w:t>(</w:t>
            </w:r>
            <w:r w:rsidR="004123FC">
              <w:rPr>
                <w:noProof/>
              </w:rPr>
              <w:t>1)(</w:t>
            </w:r>
            <w:r w:rsidRPr="003F754E">
              <w:rPr>
                <w:noProof/>
              </w:rPr>
              <w:t>g) above (creation of an entity with the intent to circumvent legal obligations)</w:t>
            </w:r>
          </w:p>
        </w:tc>
        <w:tc>
          <w:tcPr>
            <w:tcW w:w="858" w:type="dxa"/>
            <w:shd w:val="clear" w:color="auto" w:fill="auto"/>
            <w:vAlign w:val="center"/>
          </w:tcPr>
          <w:p w14:paraId="18EF2326" w14:textId="0489205B"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952" w:type="dxa"/>
            <w:shd w:val="clear" w:color="auto" w:fill="auto"/>
            <w:vAlign w:val="center"/>
          </w:tcPr>
          <w:p w14:paraId="29241816" w14:textId="1BAB0021"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813" w:type="dxa"/>
          </w:tcPr>
          <w:p w14:paraId="68BCCF11" w14:textId="0A30A6E4"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3F754E" w14:paraId="1503AB7C" w14:textId="77777777" w:rsidTr="006C769B">
        <w:trPr>
          <w:jc w:val="center"/>
        </w:trPr>
        <w:tc>
          <w:tcPr>
            <w:tcW w:w="7038" w:type="dxa"/>
            <w:shd w:val="clear" w:color="auto" w:fill="auto"/>
            <w:vAlign w:val="center"/>
          </w:tcPr>
          <w:p w14:paraId="4FFD6952" w14:textId="272C41E0" w:rsidR="003F754E" w:rsidRDefault="003F754E" w:rsidP="00510EC4">
            <w:pPr>
              <w:pStyle w:val="Text1"/>
              <w:spacing w:before="40" w:after="40"/>
              <w:ind w:left="360"/>
              <w:rPr>
                <w:noProof/>
              </w:rPr>
            </w:pPr>
            <w:r>
              <w:rPr>
                <w:noProof/>
              </w:rPr>
              <w:t xml:space="preserve">Situation </w:t>
            </w:r>
            <w:r w:rsidR="005E4D86">
              <w:rPr>
                <w:noProof/>
              </w:rPr>
              <w:t>(</w:t>
            </w:r>
            <w:r w:rsidR="004123FC">
              <w:rPr>
                <w:noProof/>
              </w:rPr>
              <w:t>1)(</w:t>
            </w:r>
            <w:r>
              <w:rPr>
                <w:noProof/>
              </w:rPr>
              <w:t>h) above (</w:t>
            </w:r>
            <w:r w:rsidRPr="003F754E">
              <w:rPr>
                <w:noProof/>
              </w:rPr>
              <w:t xml:space="preserve">person created with the intent </w:t>
            </w:r>
            <w:r>
              <w:rPr>
                <w:noProof/>
              </w:rPr>
              <w:t>to circumvent legal obligations)</w:t>
            </w:r>
          </w:p>
        </w:tc>
        <w:tc>
          <w:tcPr>
            <w:tcW w:w="858" w:type="dxa"/>
            <w:shd w:val="clear" w:color="auto" w:fill="auto"/>
            <w:vAlign w:val="center"/>
          </w:tcPr>
          <w:p w14:paraId="47BE4182" w14:textId="6B6D861F"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952" w:type="dxa"/>
            <w:shd w:val="clear" w:color="auto" w:fill="auto"/>
            <w:vAlign w:val="center"/>
          </w:tcPr>
          <w:p w14:paraId="68E40672" w14:textId="63BF3438"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813" w:type="dxa"/>
          </w:tcPr>
          <w:p w14:paraId="0ED824AD" w14:textId="394323D5"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bl>
    <w:p w14:paraId="051C02E8" w14:textId="77777777" w:rsidR="00D6012C" w:rsidRDefault="00D6012C" w:rsidP="00422300">
      <w:pPr>
        <w:pStyle w:val="Title"/>
        <w:jc w:val="both"/>
      </w:pPr>
    </w:p>
    <w:p w14:paraId="65AE5235" w14:textId="77777777" w:rsidR="00D6012C" w:rsidRDefault="00D6012C" w:rsidP="00422300">
      <w:pPr>
        <w:pStyle w:val="Title"/>
        <w:jc w:val="both"/>
      </w:pPr>
    </w:p>
    <w:p w14:paraId="6E418E50" w14:textId="77777777" w:rsidR="00D6012C" w:rsidRDefault="00D6012C" w:rsidP="00422300">
      <w:pPr>
        <w:pStyle w:val="Title"/>
        <w:jc w:val="both"/>
      </w:pPr>
    </w:p>
    <w:p w14:paraId="06B1FD74" w14:textId="77777777" w:rsidR="00D6012C" w:rsidRDefault="00D6012C" w:rsidP="00422300">
      <w:pPr>
        <w:pStyle w:val="Title"/>
        <w:jc w:val="both"/>
      </w:pPr>
    </w:p>
    <w:p w14:paraId="16F4489A" w14:textId="52E718DF" w:rsidR="00CA27B0" w:rsidRDefault="00CA27B0" w:rsidP="00422300">
      <w:pPr>
        <w:pStyle w:val="Title"/>
        <w:jc w:val="both"/>
      </w:pPr>
      <w:r w:rsidRPr="0024225B">
        <w:lastRenderedPageBreak/>
        <w:t xml:space="preserve">III – Situations of exclusion concerning natural or legal persons </w:t>
      </w:r>
      <w:r w:rsidRPr="00B83860">
        <w:t>assuming unlimited liability for the debts of the legal person</w:t>
      </w:r>
    </w:p>
    <w:p w14:paraId="35672559" w14:textId="242B3A3A" w:rsidR="00CF1E63" w:rsidRPr="00370A7F" w:rsidRDefault="00CF1E63" w:rsidP="6FB7994E">
      <w:pPr>
        <w:autoSpaceDE w:val="0"/>
        <w:autoSpaceDN w:val="0"/>
        <w:adjustRightInd w:val="0"/>
        <w:spacing w:before="120" w:after="240"/>
        <w:jc w:val="center"/>
        <w:rPr>
          <w:i/>
          <w:iCs/>
        </w:rPr>
      </w:pPr>
      <w:r w:rsidRPr="6FB7994E">
        <w:rPr>
          <w:b/>
          <w:bCs/>
          <w:i/>
          <w:iCs/>
          <w:noProof/>
          <w:u w:val="single"/>
        </w:rPr>
        <w:t xml:space="preserve">Not applicable </w:t>
      </w:r>
      <w:r w:rsidR="00CF118E" w:rsidRPr="6FB7994E">
        <w:rPr>
          <w:b/>
          <w:bCs/>
          <w:i/>
          <w:iCs/>
          <w:noProof/>
          <w:u w:val="single"/>
        </w:rPr>
        <w:t xml:space="preserve">when </w:t>
      </w:r>
      <w:r w:rsidR="003F57E2">
        <w:rPr>
          <w:b/>
          <w:bCs/>
          <w:i/>
          <w:iCs/>
          <w:noProof/>
          <w:u w:val="single"/>
        </w:rPr>
        <w:t>‘</w:t>
      </w:r>
      <w:r w:rsidR="00CF118E" w:rsidRPr="6FB7994E">
        <w:rPr>
          <w:b/>
          <w:bCs/>
          <w:i/>
          <w:iCs/>
          <w:noProof/>
          <w:u w:val="single"/>
        </w:rPr>
        <w:t>the</w:t>
      </w:r>
      <w:r w:rsidR="00F3268D" w:rsidRPr="6FB7994E">
        <w:rPr>
          <w:b/>
          <w:bCs/>
          <w:i/>
          <w:iCs/>
          <w:noProof/>
          <w:u w:val="single"/>
        </w:rPr>
        <w:t xml:space="preserve"> </w:t>
      </w:r>
      <w:r w:rsidR="00422300">
        <w:rPr>
          <w:b/>
          <w:bCs/>
          <w:i/>
          <w:iCs/>
          <w:noProof/>
          <w:u w:val="single"/>
        </w:rPr>
        <w:t>person</w:t>
      </w:r>
      <w:r w:rsidR="003F57E2">
        <w:rPr>
          <w:b/>
          <w:bCs/>
          <w:i/>
          <w:iCs/>
          <w:noProof/>
          <w:u w:val="single"/>
        </w:rPr>
        <w:t>’</w:t>
      </w:r>
      <w:r w:rsidR="00F3268D" w:rsidRPr="6FB7994E">
        <w:rPr>
          <w:b/>
          <w:bCs/>
          <w:i/>
          <w:iCs/>
          <w:noProof/>
          <w:u w:val="single"/>
        </w:rPr>
        <w:t xml:space="preserve"> is</w:t>
      </w:r>
      <w:r w:rsidR="005F261A" w:rsidRPr="6FB7994E">
        <w:rPr>
          <w:b/>
          <w:bCs/>
          <w:i/>
          <w:iCs/>
          <w:noProof/>
          <w:u w:val="single"/>
        </w:rPr>
        <w:t xml:space="preserve"> </w:t>
      </w:r>
      <w:r w:rsidR="00F3268D" w:rsidRPr="6FB7994E">
        <w:rPr>
          <w:b/>
          <w:bCs/>
          <w:i/>
          <w:iCs/>
          <w:noProof/>
          <w:u w:val="single"/>
        </w:rPr>
        <w:t>a</w:t>
      </w:r>
      <w:r w:rsidRPr="6FB7994E">
        <w:rPr>
          <w:b/>
          <w:bCs/>
          <w:i/>
          <w:iCs/>
          <w:noProof/>
          <w:u w:val="single"/>
        </w:rPr>
        <w:t xml:space="preserve"> natural person, </w:t>
      </w:r>
      <w:r w:rsidR="00A82BCC" w:rsidRPr="6FB7994E">
        <w:rPr>
          <w:b/>
          <w:bCs/>
          <w:i/>
          <w:iCs/>
          <w:noProof/>
          <w:u w:val="single"/>
        </w:rPr>
        <w:t xml:space="preserve">a </w:t>
      </w:r>
      <w:r w:rsidRPr="6FB7994E">
        <w:rPr>
          <w:b/>
          <w:bCs/>
          <w:i/>
          <w:iCs/>
          <w:noProof/>
          <w:u w:val="single"/>
        </w:rPr>
        <w:t>Member State</w:t>
      </w:r>
      <w:r w:rsidR="00A82BCC" w:rsidRPr="6FB7994E">
        <w:rPr>
          <w:b/>
          <w:bCs/>
          <w:i/>
          <w:iCs/>
          <w:noProof/>
          <w:u w:val="single"/>
        </w:rPr>
        <w:t>, a</w:t>
      </w:r>
      <w:r w:rsidR="00370A7F" w:rsidRPr="6FB7994E">
        <w:rPr>
          <w:b/>
          <w:bCs/>
          <w:i/>
          <w:iCs/>
          <w:noProof/>
          <w:u w:val="single"/>
        </w:rPr>
        <w:t xml:space="preserve"> </w:t>
      </w:r>
      <w:r w:rsidRPr="6FB7994E">
        <w:rPr>
          <w:b/>
          <w:bCs/>
          <w:i/>
          <w:iCs/>
          <w:noProof/>
          <w:u w:val="single"/>
        </w:rPr>
        <w:t>local authorit</w:t>
      </w:r>
      <w:r w:rsidR="00A82BCC" w:rsidRPr="6FB7994E">
        <w:rPr>
          <w:b/>
          <w:bCs/>
          <w:i/>
          <w:iCs/>
          <w:noProof/>
          <w:u w:val="single"/>
        </w:rPr>
        <w:t>y or</w:t>
      </w:r>
      <w:r w:rsidRPr="6FB7994E">
        <w:rPr>
          <w:b/>
          <w:bCs/>
          <w:i/>
          <w:iCs/>
          <w:noProof/>
          <w:u w:val="single"/>
        </w:rPr>
        <w:t xml:space="preserve"> legal persons with limited liability</w:t>
      </w:r>
      <w:r w:rsidR="00EE5878">
        <w:rPr>
          <w:b/>
          <w:bCs/>
          <w:i/>
          <w:iCs/>
          <w:noProof/>
          <w:u w:val="single"/>
        </w:rPr>
        <w:t>. In all other cases to be filled in by all involved entities.</w:t>
      </w:r>
    </w:p>
    <w:p w14:paraId="363BC980" w14:textId="77777777" w:rsidR="00CF1E63" w:rsidRPr="00E25A58" w:rsidRDefault="00CF1E63" w:rsidP="00E25A58"/>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517DF65E" w:rsidR="003E5E5C" w:rsidRDefault="003E5E5C" w:rsidP="00A82BCC">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that assumes unlimited liability for the debts of the 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C37A34">
            <w:pPr>
              <w:spacing w:before="240" w:after="120"/>
              <w:jc w:val="center"/>
              <w:rPr>
                <w:noProof/>
              </w:rPr>
            </w:pPr>
            <w:r>
              <w:rPr>
                <w:noProof/>
              </w:rPr>
              <w:t>YES</w:t>
            </w:r>
          </w:p>
        </w:tc>
        <w:tc>
          <w:tcPr>
            <w:tcW w:w="614" w:type="dxa"/>
          </w:tcPr>
          <w:p w14:paraId="16F4489D" w14:textId="77777777" w:rsidR="003E5E5C" w:rsidRDefault="003E5E5C" w:rsidP="00C37A34">
            <w:pPr>
              <w:spacing w:before="240" w:after="120"/>
              <w:jc w:val="center"/>
              <w:rPr>
                <w:noProof/>
              </w:rPr>
            </w:pPr>
            <w:r>
              <w:rPr>
                <w:noProof/>
              </w:rPr>
              <w:t>NO</w:t>
            </w:r>
          </w:p>
        </w:tc>
        <w:tc>
          <w:tcPr>
            <w:tcW w:w="630" w:type="dxa"/>
            <w:shd w:val="clear" w:color="auto" w:fill="auto"/>
          </w:tcPr>
          <w:p w14:paraId="16F4489E" w14:textId="77777777" w:rsidR="003E5E5C" w:rsidRDefault="003E5E5C" w:rsidP="00C37A34">
            <w:pPr>
              <w:spacing w:before="240" w:after="120"/>
              <w:jc w:val="center"/>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614" w:type="dxa"/>
          </w:tcPr>
          <w:p w14:paraId="16F448A2"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614" w:type="dxa"/>
          </w:tcPr>
          <w:p w14:paraId="16F448A7"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bl>
    <w:p w14:paraId="28F7EA99" w14:textId="76AEE25F" w:rsidR="00B05C76" w:rsidRDefault="00B05C76" w:rsidP="00B05C76">
      <w:pPr>
        <w:pStyle w:val="Title"/>
        <w:rPr>
          <w:noProof/>
        </w:rPr>
      </w:pPr>
      <w:r>
        <w:rPr>
          <w:noProof/>
        </w:rPr>
        <w:t>IV – Other g</w:t>
      </w:r>
      <w:r w:rsidRPr="00583379">
        <w:rPr>
          <w:noProof/>
        </w:rPr>
        <w:t>rounds for rejection from this procedure</w:t>
      </w:r>
    </w:p>
    <w:p w14:paraId="49EFC66C" w14:textId="603EB082" w:rsidR="00B05C76" w:rsidRPr="00897E28" w:rsidRDefault="00B05C76" w:rsidP="00B05C76">
      <w:pPr>
        <w:spacing w:before="120" w:after="120"/>
        <w:ind w:firstLine="1"/>
        <w:jc w:val="both"/>
        <w:rPr>
          <w:b/>
          <w:bCs/>
          <w:i/>
          <w:iCs/>
          <w:noProof/>
        </w:rPr>
      </w:pPr>
      <w:r w:rsidRPr="00BC7AF7">
        <w:rPr>
          <w:b/>
          <w:bCs/>
          <w:i/>
          <w:iCs/>
          <w:noProof/>
        </w:rPr>
        <w:t>(to be filled</w:t>
      </w:r>
      <w:r w:rsidR="00AB1D69" w:rsidRPr="00BC7AF7">
        <w:rPr>
          <w:b/>
          <w:bCs/>
          <w:i/>
          <w:iCs/>
          <w:noProof/>
        </w:rPr>
        <w:t xml:space="preserve"> </w:t>
      </w:r>
      <w:r w:rsidRPr="00BC7AF7">
        <w:rPr>
          <w:b/>
          <w:bCs/>
          <w:i/>
          <w:iCs/>
          <w:noProof/>
        </w:rPr>
        <w:t>in individually by the sole candidate/tenderer or all members in case of a joint request to participate</w:t>
      </w:r>
      <w:r w:rsidR="00751299" w:rsidRPr="00BC7AF7">
        <w:rPr>
          <w:b/>
          <w:bCs/>
          <w:i/>
          <w:iCs/>
          <w:noProof/>
        </w:rPr>
        <w:t>/tender</w:t>
      </w:r>
      <w:r w:rsidRPr="00BC7AF7">
        <w:rPr>
          <w:b/>
          <w:bCs/>
          <w:i/>
          <w:iCs/>
          <w:noProof/>
        </w:rPr>
        <w:t>)</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B05C76" w14:paraId="71808D1B" w14:textId="77777777" w:rsidTr="00D6012C">
        <w:trPr>
          <w:trHeight w:val="511"/>
        </w:trPr>
        <w:tc>
          <w:tcPr>
            <w:tcW w:w="8327" w:type="dxa"/>
            <w:shd w:val="clear" w:color="auto" w:fill="auto"/>
          </w:tcPr>
          <w:p w14:paraId="0E9C0B15" w14:textId="77777777" w:rsidR="00B05C76" w:rsidRDefault="00B05C76" w:rsidP="00D6012C">
            <w:pPr>
              <w:spacing w:before="40" w:after="40"/>
              <w:jc w:val="both"/>
              <w:rPr>
                <w:noProof/>
              </w:rPr>
            </w:pPr>
            <w:r>
              <w:rPr>
                <w:noProof/>
              </w:rPr>
              <w:t xml:space="preserve">(5)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shd w:val="clear" w:color="auto" w:fill="auto"/>
          </w:tcPr>
          <w:p w14:paraId="1361E30C" w14:textId="77777777" w:rsidR="00B05C76" w:rsidRDefault="00B05C76" w:rsidP="00D6012C">
            <w:pPr>
              <w:spacing w:before="240" w:after="120"/>
              <w:jc w:val="center"/>
              <w:rPr>
                <w:noProof/>
              </w:rPr>
            </w:pPr>
            <w:r>
              <w:rPr>
                <w:noProof/>
              </w:rPr>
              <w:t>YES</w:t>
            </w:r>
          </w:p>
        </w:tc>
        <w:tc>
          <w:tcPr>
            <w:tcW w:w="759" w:type="dxa"/>
            <w:shd w:val="clear" w:color="auto" w:fill="auto"/>
          </w:tcPr>
          <w:p w14:paraId="2D50029A" w14:textId="77777777" w:rsidR="00B05C76" w:rsidRDefault="00B05C76" w:rsidP="00D6012C">
            <w:pPr>
              <w:spacing w:before="240" w:after="120"/>
              <w:jc w:val="center"/>
              <w:rPr>
                <w:noProof/>
              </w:rPr>
            </w:pPr>
            <w:r>
              <w:rPr>
                <w:noProof/>
              </w:rPr>
              <w:t>NO</w:t>
            </w:r>
          </w:p>
        </w:tc>
      </w:tr>
      <w:tr w:rsidR="00B05C76" w14:paraId="68635D15" w14:textId="77777777" w:rsidTr="00D6012C">
        <w:tc>
          <w:tcPr>
            <w:tcW w:w="8327" w:type="dxa"/>
            <w:shd w:val="clear" w:color="auto" w:fill="auto"/>
          </w:tcPr>
          <w:p w14:paraId="6BB249BB" w14:textId="77777777" w:rsidR="00B05C76" w:rsidRDefault="00B05C76" w:rsidP="00D6012C">
            <w:pPr>
              <w:pStyle w:val="Text1"/>
              <w:spacing w:before="40" w:after="40"/>
              <w:ind w:left="0"/>
              <w:rPr>
                <w:noProof/>
              </w:rPr>
            </w:pPr>
            <w:r>
              <w:rPr>
                <w:noProof/>
              </w:rPr>
              <w:t xml:space="preserve">(a) 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31C36DC4" w14:textId="77777777" w:rsidR="00B05C76" w:rsidRDefault="00B05C76" w:rsidP="00D6012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59" w:type="dxa"/>
            <w:shd w:val="clear" w:color="auto" w:fill="auto"/>
          </w:tcPr>
          <w:p w14:paraId="3156C229" w14:textId="77777777" w:rsidR="00B05C76" w:rsidRDefault="00B05C76" w:rsidP="00D6012C">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bl>
    <w:p w14:paraId="7C03A2FA" w14:textId="77777777" w:rsidR="00995B35" w:rsidRPr="008652A3" w:rsidRDefault="00995B35" w:rsidP="008652A3"/>
    <w:p w14:paraId="16F448B3" w14:textId="15E2BC2A" w:rsidR="00F96EAB" w:rsidRPr="006C6DFD" w:rsidRDefault="00340E14" w:rsidP="002F6C60">
      <w:pPr>
        <w:spacing w:before="120" w:after="120"/>
        <w:ind w:firstLine="1"/>
        <w:jc w:val="both"/>
        <w:rPr>
          <w:noProof/>
        </w:rPr>
      </w:pPr>
      <w:r w:rsidDel="00340E14">
        <w:rPr>
          <w:noProof/>
        </w:rPr>
        <w:t xml:space="preserve"> </w:t>
      </w:r>
      <w:bookmarkEnd w:id="28"/>
      <w:r w:rsidR="00B05C76">
        <w:rPr>
          <w:rFonts w:ascii="Times New Roman Bold" w:hAnsi="Times New Roman Bold"/>
          <w:b/>
          <w:bCs/>
          <w:smallCaps/>
          <w:kern w:val="28"/>
          <w:szCs w:val="32"/>
        </w:rPr>
        <w:t>V</w:t>
      </w:r>
      <w:r w:rsidR="00F816D2" w:rsidRPr="002F6C60">
        <w:rPr>
          <w:rFonts w:ascii="Times New Roman Bold" w:hAnsi="Times New Roman Bold"/>
          <w:b/>
          <w:bCs/>
          <w:smallCaps/>
          <w:kern w:val="28"/>
          <w:szCs w:val="32"/>
        </w:rPr>
        <w:t xml:space="preserve"> – </w:t>
      </w:r>
      <w:r w:rsidR="00F96EAB" w:rsidRPr="002F6C60">
        <w:rPr>
          <w:rFonts w:ascii="Times New Roman Bold" w:hAnsi="Times New Roman Bold"/>
          <w:b/>
          <w:bCs/>
          <w:smallCaps/>
          <w:kern w:val="28"/>
          <w:szCs w:val="32"/>
        </w:rPr>
        <w:t>Remedial measures</w:t>
      </w:r>
    </w:p>
    <w:p w14:paraId="16F448B4" w14:textId="432FB09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897E28">
        <w:rPr>
          <w:color w:val="000000"/>
        </w:rPr>
        <w:t>situations</w:t>
      </w:r>
      <w:r w:rsidR="007D7A5F" w:rsidRPr="00897E28">
        <w:rPr>
          <w:color w:val="000000"/>
        </w:rPr>
        <w:t xml:space="preserve"> of exclusion listed above, it</w:t>
      </w:r>
      <w:r w:rsidR="00471EE9" w:rsidRPr="00897E28">
        <w:rPr>
          <w:color w:val="000000"/>
        </w:rPr>
        <w:t xml:space="preserve"> may </w:t>
      </w:r>
      <w:r w:rsidRPr="007D7A5F">
        <w:rPr>
          <w:color w:val="000000"/>
        </w:rPr>
        <w:t xml:space="preserve">indicate </w:t>
      </w:r>
      <w:r w:rsidR="00471EE9">
        <w:rPr>
          <w:color w:val="000000"/>
        </w:rPr>
        <w:t xml:space="preserve">remedial </w:t>
      </w:r>
      <w:r w:rsidRPr="007D7A5F">
        <w:rPr>
          <w:color w:val="000000"/>
        </w:rPr>
        <w:t xml:space="preserve">measures it has taken to remedy the exclusion situation, </w:t>
      </w:r>
      <w:r w:rsidR="00471EE9">
        <w:rPr>
          <w:color w:val="000000"/>
        </w:rPr>
        <w:t xml:space="preserve">in order to allow the authorising officer </w:t>
      </w:r>
      <w:r w:rsidR="000C3409">
        <w:rPr>
          <w:color w:val="000000"/>
        </w:rPr>
        <w:t xml:space="preserve">to </w:t>
      </w:r>
      <w:r w:rsidR="00471EE9">
        <w:rPr>
          <w:color w:val="000000"/>
        </w:rPr>
        <w:t>determine whether such measures are</w:t>
      </w:r>
      <w:r w:rsidR="00471EE9" w:rsidRPr="00897E28">
        <w:rPr>
          <w:color w:val="000000"/>
        </w:rPr>
        <w:t xml:space="preserve"> sufficient to demonstrate </w:t>
      </w:r>
      <w:r w:rsidRPr="00897E28">
        <w:rPr>
          <w:color w:val="000000"/>
        </w:rPr>
        <w:t xml:space="preserve">its reliability. </w:t>
      </w:r>
      <w:r w:rsidR="00F028EB" w:rsidRPr="00897E28">
        <w:rPr>
          <w:color w:val="000000"/>
        </w:rPr>
        <w:t xml:space="preserve">This </w:t>
      </w:r>
      <w:r w:rsidR="00E00149" w:rsidRPr="00897E28">
        <w:rPr>
          <w:color w:val="000000"/>
        </w:rPr>
        <w:t>may include e.g. technical, organisational and personnel measures to prevent further occurrence, compensation of damage or payment of fines</w:t>
      </w:r>
      <w:r w:rsidR="00452C5D" w:rsidRPr="0093667C">
        <w:rPr>
          <w:color w:val="000000"/>
        </w:rPr>
        <w:t xml:space="preserve"> or of any taxes or social security contributions</w:t>
      </w:r>
      <w:r w:rsidR="00E00149" w:rsidRPr="0093667C">
        <w:rPr>
          <w:color w:val="000000"/>
        </w:rPr>
        <w:t xml:space="preserve">. </w:t>
      </w:r>
      <w:r w:rsidR="00357CC2" w:rsidRPr="0093667C">
        <w:rPr>
          <w:color w:val="000000"/>
        </w:rPr>
        <w:t xml:space="preserve">The </w:t>
      </w:r>
      <w:r w:rsidRPr="0093667C">
        <w:rPr>
          <w:color w:val="000000"/>
        </w:rPr>
        <w:t xml:space="preserve">relevant documentary </w:t>
      </w:r>
      <w:r w:rsidR="006477E8" w:rsidRPr="00897E28">
        <w:rPr>
          <w:color w:val="000000"/>
        </w:rPr>
        <w:t>evidence, which illustrates the remedial measures taken,</w:t>
      </w:r>
      <w:r w:rsidR="00357CC2" w:rsidRPr="0093667C">
        <w:rPr>
          <w:color w:val="000000"/>
        </w:rPr>
        <w:t xml:space="preserve"> </w:t>
      </w:r>
      <w:r w:rsidR="009134A2" w:rsidRPr="0093667C">
        <w:rPr>
          <w:color w:val="000000"/>
        </w:rPr>
        <w:t xml:space="preserve">must </w:t>
      </w:r>
      <w:r w:rsidR="00357CC2" w:rsidRPr="0093667C">
        <w:rPr>
          <w:color w:val="000000"/>
        </w:rPr>
        <w:t>be provided in annex to this declaration</w:t>
      </w:r>
      <w:r w:rsidRPr="007D7A5F">
        <w:rPr>
          <w:color w:val="000000"/>
        </w:rPr>
        <w:t xml:space="preserve">. </w:t>
      </w:r>
      <w:r w:rsidR="00116FF1">
        <w:rPr>
          <w:color w:val="000000"/>
        </w:rPr>
        <w:t xml:space="preserve">This does not apply for situations referred in point </w:t>
      </w:r>
      <w:r w:rsidR="00471EE9">
        <w:rPr>
          <w:color w:val="000000"/>
        </w:rPr>
        <w:t xml:space="preserve">(1) </w:t>
      </w:r>
      <w:r w:rsidR="00116FF1">
        <w:rPr>
          <w:color w:val="000000"/>
        </w:rPr>
        <w:t>(d) of this declaration.</w:t>
      </w:r>
    </w:p>
    <w:p w14:paraId="16F448B5" w14:textId="3FE5177B" w:rsidR="00F96EAB" w:rsidRPr="007D7A5F" w:rsidRDefault="00B05C76" w:rsidP="0024225B">
      <w:pPr>
        <w:pStyle w:val="Title"/>
        <w:rPr>
          <w:noProof/>
        </w:rPr>
      </w:pPr>
      <w:r>
        <w:rPr>
          <w:noProof/>
        </w:rPr>
        <w:t>VI</w:t>
      </w:r>
      <w:r w:rsidR="00F816D2" w:rsidRPr="7F6CA770">
        <w:rPr>
          <w:noProof/>
        </w:rPr>
        <w:t>–</w:t>
      </w:r>
      <w:r w:rsidR="004D1B9D" w:rsidRPr="7F6CA770">
        <w:rPr>
          <w:noProof/>
        </w:rPr>
        <w:t>e</w:t>
      </w:r>
      <w:r w:rsidR="00F96EAB" w:rsidRPr="7F6CA770">
        <w:rPr>
          <w:noProof/>
        </w:rPr>
        <w:t xml:space="preserve">vidence </w:t>
      </w:r>
      <w:r w:rsidR="00795046">
        <w:rPr>
          <w:noProof/>
        </w:rPr>
        <w:t xml:space="preserve">on exclusion </w:t>
      </w:r>
      <w:r w:rsidR="009F6C7B">
        <w:rPr>
          <w:noProof/>
        </w:rPr>
        <w:t>criteria</w:t>
      </w:r>
    </w:p>
    <w:p w14:paraId="477A6316" w14:textId="3261E630" w:rsidR="00695D93" w:rsidRPr="00BC7AF7" w:rsidRDefault="0092592E" w:rsidP="7F6CA770">
      <w:pPr>
        <w:spacing w:before="120" w:after="120"/>
        <w:ind w:firstLine="11"/>
        <w:jc w:val="both"/>
        <w:rPr>
          <w:noProof/>
        </w:rPr>
      </w:pPr>
      <w:r w:rsidRPr="00BC7AF7">
        <w:rPr>
          <w:noProof/>
        </w:rPr>
        <w:t xml:space="preserve">The tender specifications set out in detail which involved entities </w:t>
      </w:r>
      <w:r w:rsidR="0053408E" w:rsidRPr="00BC7AF7">
        <w:rPr>
          <w:noProof/>
        </w:rPr>
        <w:t>must</w:t>
      </w:r>
      <w:r w:rsidRPr="00BC7AF7">
        <w:rPr>
          <w:noProof/>
        </w:rPr>
        <w:t xml:space="preserve"> provide the appropriate evidence to prove that they are not in an exclusion situation</w:t>
      </w:r>
      <w:r w:rsidR="0053408E" w:rsidRPr="00BC7AF7">
        <w:rPr>
          <w:noProof/>
        </w:rPr>
        <w:t xml:space="preserve"> referred to in (1)</w:t>
      </w:r>
      <w:r w:rsidRPr="00BC7AF7">
        <w:rPr>
          <w:noProof/>
        </w:rPr>
        <w:t xml:space="preserve"> and when the evidence needs to be provided.</w:t>
      </w:r>
    </w:p>
    <w:p w14:paraId="3EE64640" w14:textId="03697B6E" w:rsidR="00835E88" w:rsidRPr="00F76ABA" w:rsidRDefault="00CA3ADD" w:rsidP="00835E88">
      <w:pPr>
        <w:spacing w:before="120" w:after="120"/>
        <w:jc w:val="both"/>
        <w:rPr>
          <w:noProof/>
        </w:rPr>
      </w:pPr>
      <w:r w:rsidRPr="00BC7AF7">
        <w:rPr>
          <w:noProof/>
        </w:rPr>
        <w:t>T</w:t>
      </w:r>
      <w:r w:rsidR="00835E88" w:rsidRPr="00BC7AF7">
        <w:rPr>
          <w:noProof/>
        </w:rPr>
        <w:t xml:space="preserve">he following evidence </w:t>
      </w:r>
      <w:r w:rsidRPr="00BC7AF7">
        <w:rPr>
          <w:noProof/>
        </w:rPr>
        <w:t>could serve as evidence</w:t>
      </w:r>
      <w:r w:rsidR="00835E88" w:rsidRPr="00BC7AF7">
        <w:rPr>
          <w:noProof/>
        </w:rPr>
        <w:t>:</w:t>
      </w:r>
    </w:p>
    <w:p w14:paraId="16F448B7" w14:textId="7D810624" w:rsidR="00357CC2" w:rsidRPr="00900331" w:rsidRDefault="00DA410F" w:rsidP="00897E28">
      <w:pPr>
        <w:pStyle w:val="Text1"/>
        <w:numPr>
          <w:ilvl w:val="0"/>
          <w:numId w:val="38"/>
        </w:numPr>
        <w:spacing w:before="100" w:beforeAutospacing="1" w:after="100" w:afterAutospacing="1"/>
        <w:rPr>
          <w:noProof/>
          <w:lang w:eastAsia="en-GB"/>
        </w:rPr>
      </w:pPr>
      <w:r w:rsidRPr="00900331">
        <w:rPr>
          <w:noProof/>
          <w:lang w:eastAsia="en-GB"/>
        </w:rPr>
        <w:t xml:space="preserve">For situations described in </w:t>
      </w:r>
      <w:r w:rsidR="006477E8" w:rsidRPr="00900331">
        <w:rPr>
          <w:noProof/>
          <w:lang w:eastAsia="en-GB"/>
        </w:rPr>
        <w:t xml:space="preserve">points (1): </w:t>
      </w:r>
      <w:r w:rsidRPr="00900331">
        <w:rPr>
          <w:noProof/>
          <w:lang w:eastAsia="en-GB"/>
        </w:rPr>
        <w:t>(a), (</w:t>
      </w:r>
      <w:r w:rsidR="00357CC2" w:rsidRPr="00900331">
        <w:rPr>
          <w:noProof/>
          <w:lang w:eastAsia="en-GB"/>
        </w:rPr>
        <w:t>c</w:t>
      </w:r>
      <w:r w:rsidRPr="00900331">
        <w:rPr>
          <w:noProof/>
          <w:lang w:eastAsia="en-GB"/>
        </w:rPr>
        <w:t>)</w:t>
      </w:r>
      <w:r w:rsidR="00357CC2" w:rsidRPr="00900331">
        <w:rPr>
          <w:noProof/>
          <w:lang w:eastAsia="en-GB"/>
        </w:rPr>
        <w:t>, (d)</w:t>
      </w:r>
      <w:r w:rsidR="0011512C" w:rsidRPr="00900331">
        <w:rPr>
          <w:noProof/>
          <w:lang w:eastAsia="en-GB"/>
        </w:rPr>
        <w:t xml:space="preserve">, </w:t>
      </w:r>
      <w:r w:rsidRPr="00900331">
        <w:rPr>
          <w:noProof/>
          <w:lang w:eastAsia="en-GB"/>
        </w:rPr>
        <w:t>(</w:t>
      </w:r>
      <w:r w:rsidR="00357CC2" w:rsidRPr="00900331">
        <w:rPr>
          <w:noProof/>
          <w:lang w:eastAsia="en-GB"/>
        </w:rPr>
        <w:t>f</w:t>
      </w:r>
      <w:r w:rsidRPr="00900331">
        <w:rPr>
          <w:noProof/>
          <w:lang w:eastAsia="en-GB"/>
        </w:rPr>
        <w:t xml:space="preserve">), </w:t>
      </w:r>
      <w:r w:rsidR="0011512C" w:rsidRPr="00900331">
        <w:rPr>
          <w:noProof/>
          <w:lang w:eastAsia="en-GB"/>
        </w:rPr>
        <w:t>(g) and (h)</w:t>
      </w:r>
      <w:r w:rsidR="00967DB8" w:rsidRPr="00900331">
        <w:rPr>
          <w:noProof/>
          <w:lang w:eastAsia="en-GB"/>
        </w:rPr>
        <w:t xml:space="preserve"> above</w:t>
      </w:r>
      <w:r w:rsidR="0011512C" w:rsidRPr="00900331">
        <w:rPr>
          <w:noProof/>
          <w:lang w:eastAsia="en-GB"/>
        </w:rPr>
        <w:t xml:space="preserve">, </w:t>
      </w:r>
      <w:r w:rsidRPr="00900331">
        <w:rPr>
          <w:noProof/>
          <w:lang w:eastAsia="en-GB"/>
        </w:rPr>
        <w:t>a recent extract from the judicial record or, failing that, a</w:t>
      </w:r>
      <w:r w:rsidR="004B29AF" w:rsidRPr="00900331">
        <w:rPr>
          <w:noProof/>
          <w:lang w:eastAsia="en-GB"/>
        </w:rPr>
        <w:t>n</w:t>
      </w:r>
      <w:r w:rsidRPr="00900331">
        <w:rPr>
          <w:noProof/>
          <w:lang w:eastAsia="en-GB"/>
        </w:rPr>
        <w:t xml:space="preserve"> equivalent document </w:t>
      </w:r>
      <w:r w:rsidR="00357CC2" w:rsidRPr="00900331">
        <w:rPr>
          <w:noProof/>
          <w:lang w:eastAsia="en-GB"/>
        </w:rPr>
        <w:t xml:space="preserve">recently </w:t>
      </w:r>
      <w:r w:rsidRPr="00900331">
        <w:rPr>
          <w:noProof/>
          <w:lang w:eastAsia="en-GB"/>
        </w:rPr>
        <w:t xml:space="preserve">issued by a judicial or administrative authority in the country of </w:t>
      </w:r>
      <w:r w:rsidR="00357CC2" w:rsidRPr="00900331">
        <w:rPr>
          <w:noProof/>
          <w:lang w:eastAsia="en-GB"/>
        </w:rPr>
        <w:t xml:space="preserve">establishment of the person </w:t>
      </w:r>
      <w:r w:rsidRPr="00900331">
        <w:rPr>
          <w:noProof/>
          <w:lang w:eastAsia="en-GB"/>
        </w:rPr>
        <w:t xml:space="preserve">showing that those requirements are satisfied. </w:t>
      </w:r>
    </w:p>
    <w:p w14:paraId="16F448B8" w14:textId="65CFA682" w:rsidR="00E6004E" w:rsidRPr="00900331" w:rsidRDefault="00357CC2" w:rsidP="00897E28">
      <w:pPr>
        <w:pStyle w:val="ListParagraph"/>
        <w:numPr>
          <w:ilvl w:val="0"/>
          <w:numId w:val="38"/>
        </w:numPr>
        <w:tabs>
          <w:tab w:val="left" w:pos="-480"/>
          <w:tab w:val="left" w:pos="-142"/>
          <w:tab w:val="left" w:pos="426"/>
          <w:tab w:val="left" w:pos="4680"/>
          <w:tab w:val="left" w:pos="8400"/>
        </w:tabs>
        <w:spacing w:before="100" w:beforeAutospacing="1" w:after="100" w:afterAutospacing="1"/>
        <w:jc w:val="both"/>
        <w:rPr>
          <w:noProof/>
        </w:rPr>
      </w:pPr>
      <w:r w:rsidRPr="00724277">
        <w:rPr>
          <w:noProof/>
        </w:rPr>
        <w:t>For the situation</w:t>
      </w:r>
      <w:r w:rsidR="00A82BCC">
        <w:rPr>
          <w:noProof/>
        </w:rPr>
        <w:t>s</w:t>
      </w:r>
      <w:r w:rsidRPr="00724277">
        <w:rPr>
          <w:noProof/>
        </w:rPr>
        <w:t xml:space="preserve"> described in point</w:t>
      </w:r>
      <w:r w:rsidR="00967DB8" w:rsidRPr="00724277">
        <w:rPr>
          <w:noProof/>
        </w:rPr>
        <w:t xml:space="preserve"> (1)</w:t>
      </w:r>
      <w:r w:rsidR="0095531E">
        <w:rPr>
          <w:noProof/>
        </w:rPr>
        <w:t xml:space="preserve"> (a),</w:t>
      </w:r>
      <w:r w:rsidR="00370A7F">
        <w:rPr>
          <w:noProof/>
        </w:rPr>
        <w:t xml:space="preserve"> (b), </w:t>
      </w:r>
      <w:r w:rsidRPr="001E33AE">
        <w:rPr>
          <w:noProof/>
        </w:rPr>
        <w:t>recent certificates</w:t>
      </w:r>
      <w:r w:rsidRPr="00724277">
        <w:rPr>
          <w:noProof/>
        </w:rPr>
        <w:t xml:space="preserve"> issued by the competent authorities of the </w:t>
      </w:r>
      <w:r w:rsidR="00370A7F">
        <w:rPr>
          <w:noProof/>
        </w:rPr>
        <w:t>the country of establishment</w:t>
      </w:r>
      <w:r w:rsidRPr="001E33AE">
        <w:rPr>
          <w:noProof/>
        </w:rPr>
        <w:t xml:space="preserve">. These documents must provide evidence covering all taxes and social security contributions for which the </w:t>
      </w:r>
      <w:r w:rsidR="008914D7" w:rsidRPr="00602579">
        <w:rPr>
          <w:noProof/>
        </w:rPr>
        <w:t>person</w:t>
      </w:r>
      <w:r w:rsidR="008914D7" w:rsidRPr="004B378B">
        <w:rPr>
          <w:noProof/>
        </w:rPr>
        <w:t xml:space="preserve"> </w:t>
      </w:r>
      <w:r w:rsidRPr="004B378B">
        <w:rPr>
          <w:noProof/>
        </w:rPr>
        <w:t>is liable, including for example, VAT, income tax (natural persons only), company tax (legal persons only) and</w:t>
      </w:r>
      <w:r w:rsidRPr="00724277">
        <w:rPr>
          <w:noProof/>
        </w:rPr>
        <w:t xml:space="preserve"> social security contributions.</w:t>
      </w:r>
      <w:r w:rsidR="00DA410F" w:rsidRPr="00900331">
        <w:rPr>
          <w:noProof/>
        </w:rPr>
        <w:t xml:space="preserve"> </w:t>
      </w:r>
      <w:r w:rsidR="00B84C49" w:rsidRPr="00900331">
        <w:rPr>
          <w:noProof/>
        </w:rPr>
        <w:t>W</w:t>
      </w:r>
      <w:r w:rsidR="00DA410F" w:rsidRPr="00900331">
        <w:rPr>
          <w:noProof/>
        </w:rPr>
        <w:t xml:space="preserve">here any document described above is not issued in the country </w:t>
      </w:r>
      <w:r w:rsidR="00967DB8" w:rsidRPr="00900331">
        <w:rPr>
          <w:noProof/>
        </w:rPr>
        <w:t>of establishment</w:t>
      </w:r>
      <w:r w:rsidR="00DA410F" w:rsidRPr="00900331">
        <w:rPr>
          <w:noProof/>
        </w:rPr>
        <w:t xml:space="preserve">, it may be replaced by a sworn </w:t>
      </w:r>
      <w:r w:rsidR="00B84C49" w:rsidRPr="00900331">
        <w:rPr>
          <w:noProof/>
        </w:rPr>
        <w:t>stateme</w:t>
      </w:r>
      <w:r w:rsidR="004B29AF" w:rsidRPr="00900331">
        <w:rPr>
          <w:noProof/>
        </w:rPr>
        <w:t>n</w:t>
      </w:r>
      <w:r w:rsidR="00B84C49" w:rsidRPr="00900331">
        <w:rPr>
          <w:noProof/>
        </w:rPr>
        <w:t xml:space="preserve">t made before </w:t>
      </w:r>
      <w:r w:rsidR="003606C5" w:rsidRPr="00900331">
        <w:rPr>
          <w:noProof/>
        </w:rPr>
        <w:t>a</w:t>
      </w:r>
      <w:r w:rsidR="00B84C49" w:rsidRPr="00900331">
        <w:rPr>
          <w:noProof/>
        </w:rPr>
        <w:t xml:space="preserve"> judicial authority or notary </w:t>
      </w:r>
      <w:r w:rsidR="00DA410F" w:rsidRPr="00900331">
        <w:rPr>
          <w:noProof/>
        </w:rPr>
        <w:t xml:space="preserve">or, failing that, a solemn statement made before </w:t>
      </w:r>
      <w:r w:rsidR="00B84C49" w:rsidRPr="00900331">
        <w:rPr>
          <w:noProof/>
        </w:rPr>
        <w:t xml:space="preserve">an </w:t>
      </w:r>
      <w:r w:rsidR="00DA410F" w:rsidRPr="00900331">
        <w:rPr>
          <w:noProof/>
        </w:rPr>
        <w:t xml:space="preserve">administrative authority or a qualified professional body in </w:t>
      </w:r>
      <w:r w:rsidR="00B84C49" w:rsidRPr="00900331">
        <w:rPr>
          <w:noProof/>
        </w:rPr>
        <w:t xml:space="preserve">its </w:t>
      </w:r>
      <w:r w:rsidR="00DA410F" w:rsidRPr="00900331">
        <w:rPr>
          <w:noProof/>
        </w:rPr>
        <w:t xml:space="preserve">country of </w:t>
      </w:r>
      <w:r w:rsidR="00B84C49" w:rsidRPr="00900331">
        <w:rPr>
          <w:noProof/>
        </w:rPr>
        <w:t>establishment</w:t>
      </w:r>
      <w:r w:rsidR="00DA410F" w:rsidRPr="00900331">
        <w:rPr>
          <w:noProof/>
        </w:rPr>
        <w:t>.</w:t>
      </w:r>
    </w:p>
    <w:p w14:paraId="16F448B9" w14:textId="6993ED04" w:rsidR="008C4A00" w:rsidRDefault="00C55150" w:rsidP="00897E28">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5"/>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897E28">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740E3E08">
        <w:tc>
          <w:tcPr>
            <w:tcW w:w="4786" w:type="dxa"/>
            <w:shd w:val="clear" w:color="auto" w:fill="auto"/>
          </w:tcPr>
          <w:p w14:paraId="16F448BB"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16F448BC"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F0711" w14:paraId="16F448C0" w14:textId="77777777" w:rsidTr="740E3E08">
        <w:tc>
          <w:tcPr>
            <w:tcW w:w="4786" w:type="dxa"/>
            <w:shd w:val="clear" w:color="auto" w:fill="auto"/>
          </w:tcPr>
          <w:p w14:paraId="16F448BE" w14:textId="77777777" w:rsidR="00FF0711" w:rsidRDefault="00FF0711"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33402EAC" w14:textId="3D2F3892" w:rsidR="00602579" w:rsidRDefault="00602579" w:rsidP="00897E28">
      <w:pPr>
        <w:spacing w:before="100" w:beforeAutospacing="1" w:after="100" w:afterAutospacing="1"/>
        <w:jc w:val="both"/>
      </w:pPr>
      <w:r w:rsidRPr="00602579">
        <w:t xml:space="preserve">The person is not required to submit the evidence </w:t>
      </w:r>
      <w:r>
        <w:t>if</w:t>
      </w:r>
      <w:r w:rsidR="00CF0C80" w:rsidRPr="00900331">
        <w:t xml:space="preserve"> it can</w:t>
      </w:r>
      <w:r>
        <w:t xml:space="preserve"> be</w:t>
      </w:r>
      <w:r w:rsidR="00CF0C80" w:rsidRPr="00900331">
        <w:t xml:space="preserve"> access</w:t>
      </w:r>
      <w:r>
        <w:t>ed</w:t>
      </w:r>
      <w:r w:rsidR="00CF0C80" w:rsidRPr="00900331">
        <w:t xml:space="preserve"> on a national database free of charge</w:t>
      </w:r>
      <w:r>
        <w:t xml:space="preserve">. </w:t>
      </w:r>
    </w:p>
    <w:p w14:paraId="0F58ED09" w14:textId="2FB86EF0" w:rsidR="00CF0C80" w:rsidRDefault="00602579" w:rsidP="00897E28">
      <w:pPr>
        <w:spacing w:before="100" w:beforeAutospacing="1" w:after="100" w:afterAutospacing="1"/>
        <w:jc w:val="both"/>
      </w:pPr>
      <w:r>
        <w:t>The signatory declares that</w:t>
      </w:r>
      <w:r w:rsidR="00CF0C80" w:rsidRPr="00900331">
        <w:t xml:space="preserve"> the</w:t>
      </w:r>
      <w:r>
        <w:t xml:space="preserve"> following</w:t>
      </w:r>
      <w:r w:rsidR="00CF0C80" w:rsidRPr="00900331">
        <w:t xml:space="preserve"> internet address of the database</w:t>
      </w:r>
      <w:r>
        <w:t>/</w:t>
      </w:r>
      <w:r w:rsidRPr="00175335">
        <w:t>identification data</w:t>
      </w:r>
      <w:r w:rsidR="00CF0C80" w:rsidRPr="00900331">
        <w:t xml:space="preserve"> </w:t>
      </w:r>
      <w:r>
        <w:t xml:space="preserve">provide access to </w:t>
      </w:r>
      <w:r w:rsidR="00CF0C80" w:rsidRPr="00900331">
        <w:t xml:space="preserve">the </w:t>
      </w:r>
      <w:r>
        <w:t>evidence required</w:t>
      </w:r>
      <w:r w:rsidR="001E33AE">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02579" w:rsidRPr="000C2EE8" w14:paraId="2861D68B" w14:textId="77777777" w:rsidTr="740E3E08">
        <w:tc>
          <w:tcPr>
            <w:tcW w:w="4786" w:type="dxa"/>
            <w:shd w:val="clear" w:color="auto" w:fill="auto"/>
          </w:tcPr>
          <w:p w14:paraId="080F9EE3" w14:textId="59725A52" w:rsidR="00602579" w:rsidRPr="00897E28" w:rsidRDefault="00602579"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A4F1EEA" w14:textId="5DF54ACB" w:rsidR="00602579" w:rsidRPr="00897E28" w:rsidRDefault="00602579" w:rsidP="00897E28">
            <w:pPr>
              <w:spacing w:before="100" w:beforeAutospacing="1" w:after="100" w:afterAutospacing="1"/>
              <w:jc w:val="center"/>
              <w:rPr>
                <w:b/>
                <w:bCs/>
                <w:sz w:val="22"/>
                <w:szCs w:val="22"/>
              </w:rPr>
            </w:pPr>
            <w:r>
              <w:t>I</w:t>
            </w:r>
            <w:r w:rsidRPr="00175335">
              <w:t>dentification data</w:t>
            </w:r>
            <w:r>
              <w:t xml:space="preserve"> of the document </w:t>
            </w:r>
          </w:p>
        </w:tc>
      </w:tr>
      <w:tr w:rsidR="00602579" w14:paraId="54C2A73F" w14:textId="77777777" w:rsidTr="740E3E08">
        <w:tc>
          <w:tcPr>
            <w:tcW w:w="4786" w:type="dxa"/>
            <w:shd w:val="clear" w:color="auto" w:fill="auto"/>
          </w:tcPr>
          <w:p w14:paraId="4C705CAD" w14:textId="77777777" w:rsidR="00602579" w:rsidRDefault="00602579"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0DA02BF2" w14:textId="77777777" w:rsidR="00602579" w:rsidRDefault="00602579" w:rsidP="00E22F6A">
            <w:pPr>
              <w:spacing w:before="100" w:beforeAutospacing="1" w:after="100" w:afterAutospacing="1"/>
            </w:pPr>
          </w:p>
        </w:tc>
      </w:tr>
    </w:tbl>
    <w:p w14:paraId="529D776B" w14:textId="3C950355" w:rsidR="00454D84" w:rsidRPr="00E25A58" w:rsidRDefault="49BAA85C" w:rsidP="00900331">
      <w:pPr>
        <w:pStyle w:val="Title"/>
        <w:numPr>
          <w:ilvl w:val="0"/>
          <w:numId w:val="30"/>
        </w:numPr>
        <w:ind w:left="567" w:hanging="567"/>
        <w:jc w:val="both"/>
        <w:rPr>
          <w:noProof/>
        </w:rPr>
      </w:pPr>
      <w:r w:rsidRPr="3C77D0AE">
        <w:rPr>
          <w:noProof/>
        </w:rPr>
        <w:t xml:space="preserve">Declaration on honour on selection criteria </w:t>
      </w:r>
    </w:p>
    <w:p w14:paraId="2D59BB2A" w14:textId="01DD445D" w:rsidR="743C92D7" w:rsidRDefault="743C92D7" w:rsidP="001B5619">
      <w:pPr>
        <w:spacing w:beforeAutospacing="1" w:afterAutospacing="1"/>
        <w:jc w:val="both"/>
      </w:pPr>
      <w:r w:rsidRPr="00BC7AF7">
        <w:t>In case of a procedure with lots the statements in this part B apply to the lot(s) for which the request to participate/tender is submitted.</w:t>
      </w:r>
    </w:p>
    <w:p w14:paraId="7232500E" w14:textId="59A72938" w:rsidR="00E25A58" w:rsidRDefault="00E25A58" w:rsidP="00E25A58">
      <w:pPr>
        <w:pStyle w:val="Title"/>
        <w:rPr>
          <w:noProof/>
        </w:rPr>
      </w:pPr>
      <w:r>
        <w:rPr>
          <w:noProof/>
        </w:rPr>
        <w:t>I – Selection criteria</w:t>
      </w:r>
    </w:p>
    <w:p w14:paraId="7CE533D0" w14:textId="16A9A02E" w:rsidR="00B74E92" w:rsidRPr="00897E28" w:rsidRDefault="00CA2C74">
      <w:pPr>
        <w:jc w:val="both"/>
        <w:rPr>
          <w:b/>
          <w:bCs/>
          <w:u w:val="single"/>
        </w:rPr>
      </w:pPr>
      <w:r w:rsidRPr="00897E28">
        <w:rPr>
          <w:b/>
          <w:bCs/>
          <w:u w:val="single"/>
        </w:rPr>
        <w:t>Selection criteria applicable to the candidate</w:t>
      </w:r>
      <w:r w:rsidR="00751299">
        <w:rPr>
          <w:b/>
          <w:bCs/>
          <w:u w:val="single"/>
        </w:rPr>
        <w:t>/tenderer</w:t>
      </w:r>
      <w:r w:rsidR="00585B73">
        <w:rPr>
          <w:b/>
          <w:bCs/>
          <w:u w:val="single"/>
        </w:rPr>
        <w:t xml:space="preserve"> </w:t>
      </w:r>
      <w:r w:rsidRPr="00897E28">
        <w:rPr>
          <w:b/>
          <w:bCs/>
          <w:u w:val="single"/>
        </w:rPr>
        <w:t xml:space="preserve">as a </w:t>
      </w:r>
      <w:r w:rsidR="00E22F6A" w:rsidRPr="00897E28">
        <w:rPr>
          <w:b/>
          <w:bCs/>
          <w:u w:val="single"/>
        </w:rPr>
        <w:t>whole</w:t>
      </w:r>
      <w:r w:rsidR="00621DE1">
        <w:rPr>
          <w:b/>
          <w:bCs/>
          <w:u w:val="single"/>
        </w:rPr>
        <w:t xml:space="preserve"> </w:t>
      </w:r>
      <w:r w:rsidR="00C4227A" w:rsidRPr="00897E28">
        <w:rPr>
          <w:b/>
          <w:bCs/>
          <w:u w:val="single"/>
        </w:rPr>
        <w:t>-</w:t>
      </w:r>
      <w:r w:rsidR="00621DE1">
        <w:rPr>
          <w:b/>
          <w:bCs/>
          <w:u w:val="single"/>
        </w:rPr>
        <w:t xml:space="preserve"> </w:t>
      </w:r>
      <w:r w:rsidR="00F35EEC" w:rsidRPr="00897E28">
        <w:rPr>
          <w:b/>
          <w:bCs/>
          <w:u w:val="single"/>
        </w:rPr>
        <w:t>c</w:t>
      </w:r>
      <w:r w:rsidRPr="00897E28">
        <w:rPr>
          <w:b/>
          <w:bCs/>
          <w:u w:val="single"/>
        </w:rPr>
        <w:t xml:space="preserve">onsolidated assessment </w:t>
      </w:r>
    </w:p>
    <w:p w14:paraId="1E43862B" w14:textId="28BF9BC9" w:rsidR="006E23B3" w:rsidRPr="00897E28" w:rsidRDefault="006E23B3" w:rsidP="00897E28">
      <w:pPr>
        <w:spacing w:before="120" w:after="120"/>
        <w:ind w:firstLine="1"/>
        <w:jc w:val="both"/>
        <w:rPr>
          <w:b/>
          <w:bCs/>
          <w:i/>
          <w:iCs/>
          <w:noProof/>
        </w:rPr>
      </w:pPr>
      <w:r w:rsidRPr="00897E28">
        <w:rPr>
          <w:b/>
          <w:bCs/>
          <w:i/>
          <w:iCs/>
          <w:noProof/>
        </w:rPr>
        <w:t>(</w:t>
      </w:r>
      <w:r w:rsidRPr="00BC7AF7">
        <w:rPr>
          <w:b/>
          <w:bCs/>
          <w:i/>
          <w:iCs/>
          <w:noProof/>
        </w:rPr>
        <w:t xml:space="preserve">to be filled </w:t>
      </w:r>
      <w:r w:rsidR="00AB1D69" w:rsidRPr="00BC7AF7">
        <w:rPr>
          <w:b/>
          <w:bCs/>
          <w:i/>
          <w:iCs/>
          <w:noProof/>
        </w:rPr>
        <w:t xml:space="preserve">in </w:t>
      </w:r>
      <w:r w:rsidRPr="00BC7AF7">
        <w:rPr>
          <w:b/>
          <w:bCs/>
          <w:i/>
          <w:iCs/>
          <w:noProof/>
        </w:rPr>
        <w:t xml:space="preserve">ONLY by the sole candidate/tenderer or the group leader in case of a joint </w:t>
      </w:r>
      <w:r w:rsidR="00585B73" w:rsidRPr="00BC7AF7">
        <w:rPr>
          <w:b/>
          <w:bCs/>
          <w:i/>
          <w:iCs/>
          <w:noProof/>
        </w:rPr>
        <w:t>request to participate/</w:t>
      </w:r>
      <w:r w:rsidRPr="00BC7AF7">
        <w:rPr>
          <w:b/>
          <w:bCs/>
          <w:i/>
          <w:iCs/>
          <w:noProof/>
        </w:rPr>
        <w:t>tender)</w:t>
      </w:r>
    </w:p>
    <w:p w14:paraId="580B2348" w14:textId="36EFDB8E" w:rsidR="00F04B97" w:rsidRDefault="00F04B97" w:rsidP="00F04B97">
      <w:pPr>
        <w:spacing w:before="120" w:after="120"/>
        <w:ind w:firstLine="1"/>
        <w:jc w:val="both"/>
        <w:rPr>
          <w:noProof/>
        </w:rPr>
      </w:pPr>
      <w:r>
        <w:rPr>
          <w:noProof/>
        </w:rPr>
        <w:t>The person, being</w:t>
      </w:r>
      <w:r w:rsidR="00072088">
        <w:rPr>
          <w:noProof/>
        </w:rPr>
        <w:t xml:space="preserve"> a sole candidate/tenderer/the group leader of a joint request to participate</w:t>
      </w:r>
      <w:r w:rsidR="00585B73">
        <w:rPr>
          <w:noProof/>
        </w:rPr>
        <w:t>/tender</w:t>
      </w:r>
      <w:r w:rsidR="00072088">
        <w:rPr>
          <w:noProof/>
        </w:rPr>
        <w:t>,</w:t>
      </w:r>
      <w:r w:rsidR="00897E28">
        <w:rPr>
          <w:noProof/>
        </w:rPr>
        <w:t xml:space="preserve"> </w:t>
      </w:r>
      <w:r w:rsidR="740E3E08" w:rsidRPr="00897E28">
        <w:rPr>
          <w:noProof/>
        </w:rPr>
        <w:t>submitting a request to participate/tender for the a</w:t>
      </w:r>
      <w:r w:rsidR="005F7C69">
        <w:rPr>
          <w:noProof/>
        </w:rPr>
        <w:t>bove procedure</w:t>
      </w:r>
      <w:r w:rsidR="740E3E08" w:rsidRPr="00897E28">
        <w:rPr>
          <w:noProof/>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23411" w14:paraId="1E301121"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1DF8EF4D" w14:textId="00202667" w:rsidR="00723411" w:rsidRDefault="0056736F" w:rsidP="00585B73">
            <w:pPr>
              <w:spacing w:before="120" w:after="120"/>
              <w:jc w:val="both"/>
            </w:pPr>
            <w:r>
              <w:rPr>
                <w:noProof/>
              </w:rPr>
              <w:t xml:space="preserve">(6) </w:t>
            </w:r>
            <w:r w:rsidR="00850397" w:rsidRPr="00897E28">
              <w:rPr>
                <w:noProof/>
              </w:rPr>
              <w:t>declares that</w:t>
            </w:r>
            <w:r w:rsidR="00850397">
              <w:rPr>
                <w:noProof/>
              </w:rPr>
              <w:t xml:space="preserve"> </w:t>
            </w:r>
            <w:r w:rsidR="00F5266F">
              <w:rPr>
                <w:noProof/>
              </w:rPr>
              <w:t xml:space="preserve">the candidate/tenderer, including all members of the group in case of </w:t>
            </w:r>
            <w:r w:rsidR="00585B73">
              <w:rPr>
                <w:noProof/>
              </w:rPr>
              <w:t xml:space="preserve">a </w:t>
            </w:r>
            <w:r w:rsidR="00F5266F">
              <w:rPr>
                <w:noProof/>
              </w:rPr>
              <w:t>joint request to participate</w:t>
            </w:r>
            <w:r w:rsidR="00585B73">
              <w:rPr>
                <w:noProof/>
              </w:rPr>
              <w:t>/tender</w:t>
            </w:r>
            <w:r w:rsidR="00F5266F">
              <w:rPr>
                <w:noProof/>
              </w:rPr>
              <w:t>, subco</w:t>
            </w:r>
            <w:r w:rsidR="00F5266F" w:rsidRPr="004C0625">
              <w:rPr>
                <w:noProof/>
              </w:rPr>
              <w:t xml:space="preserve">ntractors and </w:t>
            </w:r>
            <w:r w:rsidR="00F5266F" w:rsidRPr="006C769B">
              <w:rPr>
                <w:noProof/>
              </w:rPr>
              <w:t xml:space="preserve">entities on whose capacity the </w:t>
            </w:r>
            <w:r w:rsidR="00585B73">
              <w:rPr>
                <w:noProof/>
              </w:rPr>
              <w:t>candidate/</w:t>
            </w:r>
            <w:r w:rsidR="00F5266F" w:rsidRPr="006C769B">
              <w:rPr>
                <w:noProof/>
              </w:rPr>
              <w:t>tenderer intends to rely</w:t>
            </w:r>
            <w:r w:rsidR="00F5266F" w:rsidRPr="004C0625">
              <w:rPr>
                <w:noProof/>
              </w:rPr>
              <w:t xml:space="preserve"> if</w:t>
            </w:r>
            <w:r w:rsidR="00F5266F">
              <w:rPr>
                <w:noProof/>
              </w:rPr>
              <w:t xml:space="preserve"> applicable</w:t>
            </w:r>
            <w:r w:rsidR="0064570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2012666" w14:textId="77777777" w:rsidR="00723411" w:rsidRDefault="00723411" w:rsidP="00C37A34">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312B178F" w14:textId="77777777" w:rsidR="00723411" w:rsidRDefault="00723411" w:rsidP="00C37A34">
            <w:pPr>
              <w:spacing w:before="240" w:after="120"/>
              <w:jc w:val="center"/>
            </w:pPr>
            <w:r>
              <w:t>NO</w:t>
            </w:r>
          </w:p>
        </w:tc>
      </w:tr>
      <w:tr w:rsidR="00723411" w14:paraId="08FCC78B"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350DEA98" w14:textId="50194509" w:rsidR="00723411" w:rsidRDefault="000B752C" w:rsidP="00F5266F">
            <w:pPr>
              <w:pStyle w:val="Text1"/>
              <w:numPr>
                <w:ilvl w:val="0"/>
                <w:numId w:val="24"/>
              </w:numPr>
              <w:spacing w:before="40" w:after="40"/>
              <w:rPr>
                <w:noProof/>
              </w:rPr>
            </w:pPr>
            <w:r>
              <w:rPr>
                <w:noProof/>
              </w:rPr>
              <w:t>f</w:t>
            </w:r>
            <w:r w:rsidR="00723411">
              <w:rPr>
                <w:noProof/>
              </w:rPr>
              <w:t>ulfil</w:t>
            </w:r>
            <w:r>
              <w:rPr>
                <w:noProof/>
              </w:rPr>
              <w:t>(</w:t>
            </w:r>
            <w:r w:rsidR="00723411">
              <w:rPr>
                <w:noProof/>
              </w:rPr>
              <w:t>s</w:t>
            </w:r>
            <w:r>
              <w:rPr>
                <w:noProof/>
              </w:rPr>
              <w:t>)</w:t>
            </w:r>
            <w:r w:rsidR="00723411">
              <w:rPr>
                <w:noProof/>
              </w:rPr>
              <w:t xml:space="preserve"> all the selection criteria for which a consolidated assessment w</w:t>
            </w:r>
            <w:r w:rsidR="006B0A89">
              <w:rPr>
                <w:noProof/>
              </w:rPr>
              <w:t>ill be made as provided in the t</w:t>
            </w:r>
            <w:r w:rsidR="00723411">
              <w:rPr>
                <w:noProof/>
              </w:rPr>
              <w:t>ender specifications.</w:t>
            </w:r>
          </w:p>
        </w:tc>
        <w:tc>
          <w:tcPr>
            <w:tcW w:w="951" w:type="dxa"/>
            <w:tcBorders>
              <w:top w:val="single" w:sz="4" w:space="0" w:color="auto"/>
              <w:left w:val="single" w:sz="4" w:space="0" w:color="auto"/>
              <w:bottom w:val="single" w:sz="4" w:space="0" w:color="auto"/>
              <w:right w:val="single" w:sz="4" w:space="0" w:color="auto"/>
            </w:tcBorders>
            <w:hideMark/>
          </w:tcPr>
          <w:p w14:paraId="71ED8742"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06AD81A"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bl>
    <w:p w14:paraId="35C35A39" w14:textId="53A83A50" w:rsidR="00CA45C3" w:rsidRDefault="00CA45C3" w:rsidP="00D36F93">
      <w:pPr>
        <w:spacing w:before="100" w:beforeAutospacing="1" w:after="100" w:afterAutospacing="1"/>
        <w:jc w:val="both"/>
        <w:rPr>
          <w:rFonts w:ascii="Times New Roman Bold" w:hAnsi="Times New Roman Bold"/>
          <w:b/>
          <w:bCs/>
          <w:smallCaps/>
          <w:noProof/>
          <w:kern w:val="28"/>
          <w:szCs w:val="32"/>
        </w:rPr>
      </w:pPr>
    </w:p>
    <w:p w14:paraId="77E3C7BD" w14:textId="77777777" w:rsidR="00977450" w:rsidRDefault="00977450" w:rsidP="00977450">
      <w:pPr>
        <w:jc w:val="both"/>
        <w:rPr>
          <w:b/>
          <w:bCs/>
          <w:u w:val="single"/>
        </w:rPr>
      </w:pPr>
      <w:r>
        <w:rPr>
          <w:b/>
          <w:bCs/>
          <w:u w:val="single"/>
        </w:rPr>
        <w:t>Selection criteria applicable individually to the involved entities - individual assessment</w:t>
      </w:r>
    </w:p>
    <w:p w14:paraId="787293BE" w14:textId="77777777" w:rsidR="00977450" w:rsidRDefault="00977450" w:rsidP="00977450">
      <w:pPr>
        <w:spacing w:before="120" w:after="120"/>
        <w:ind w:firstLine="1"/>
        <w:jc w:val="both"/>
        <w:rPr>
          <w:b/>
          <w:bCs/>
          <w:i/>
          <w:iCs/>
          <w:noProof/>
        </w:rPr>
      </w:pPr>
      <w:r>
        <w:rPr>
          <w:b/>
          <w:bCs/>
          <w:i/>
          <w:iCs/>
          <w:noProof/>
        </w:rPr>
        <w:t>(to be filled in individually by the involved entities to whom selection criteria apply individually according to the tender specifications)</w:t>
      </w:r>
    </w:p>
    <w:p w14:paraId="5E9AEA6A" w14:textId="77777777" w:rsidR="00977450" w:rsidRDefault="00977450" w:rsidP="00977450">
      <w:pPr>
        <w:spacing w:before="120" w:after="120"/>
        <w:ind w:firstLine="1"/>
        <w:jc w:val="both"/>
        <w:rPr>
          <w:b/>
          <w:bCs/>
          <w:i/>
          <w:iCs/>
          <w:noProof/>
        </w:rPr>
      </w:pPr>
      <w:r>
        <w:rPr>
          <w:noProof/>
        </w:rPr>
        <w:t>The person, being a sole candidate/tenderer/a member of a joint request to participate/tender/a subcontractor, submitting/participating in a request to participate/tender for the above procedure:</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977450" w14:paraId="2A583900" w14:textId="77777777" w:rsidTr="00977450">
        <w:tc>
          <w:tcPr>
            <w:tcW w:w="7344" w:type="dxa"/>
            <w:tcBorders>
              <w:top w:val="single" w:sz="4" w:space="0" w:color="auto"/>
              <w:left w:val="single" w:sz="4" w:space="0" w:color="auto"/>
              <w:bottom w:val="single" w:sz="4" w:space="0" w:color="auto"/>
              <w:right w:val="single" w:sz="4" w:space="0" w:color="auto"/>
            </w:tcBorders>
            <w:hideMark/>
          </w:tcPr>
          <w:p w14:paraId="781FD13A" w14:textId="77777777" w:rsidR="00977450" w:rsidRDefault="00977450">
            <w:pPr>
              <w:spacing w:before="120" w:after="120"/>
              <w:ind w:firstLine="1"/>
              <w:jc w:val="both"/>
              <w:rPr>
                <w:b/>
                <w:bCs/>
                <w:i/>
                <w:iCs/>
                <w:noProof/>
              </w:rPr>
            </w:pPr>
            <w:r>
              <w:rPr>
                <w:noProof/>
              </w:rPr>
              <w:t>(7) declares that the person complies with the selection criteria applicable to it individually:</w:t>
            </w:r>
          </w:p>
        </w:tc>
        <w:tc>
          <w:tcPr>
            <w:tcW w:w="704" w:type="dxa"/>
            <w:tcBorders>
              <w:top w:val="single" w:sz="4" w:space="0" w:color="auto"/>
              <w:left w:val="single" w:sz="4" w:space="0" w:color="auto"/>
              <w:bottom w:val="single" w:sz="4" w:space="0" w:color="auto"/>
              <w:right w:val="single" w:sz="4" w:space="0" w:color="auto"/>
            </w:tcBorders>
            <w:hideMark/>
          </w:tcPr>
          <w:p w14:paraId="77AA8D69" w14:textId="77777777" w:rsidR="00977450" w:rsidRDefault="00977450">
            <w:pPr>
              <w:spacing w:before="240" w:after="120"/>
              <w:jc w:val="center"/>
              <w:rPr>
                <w:noProof/>
              </w:rPr>
            </w:pPr>
            <w:r>
              <w:rPr>
                <w:noProof/>
              </w:rPr>
              <w:t>YES</w:t>
            </w:r>
          </w:p>
        </w:tc>
        <w:tc>
          <w:tcPr>
            <w:tcW w:w="608" w:type="dxa"/>
            <w:tcBorders>
              <w:top w:val="single" w:sz="4" w:space="0" w:color="auto"/>
              <w:left w:val="single" w:sz="4" w:space="0" w:color="auto"/>
              <w:bottom w:val="single" w:sz="4" w:space="0" w:color="auto"/>
              <w:right w:val="single" w:sz="4" w:space="0" w:color="auto"/>
            </w:tcBorders>
            <w:hideMark/>
          </w:tcPr>
          <w:p w14:paraId="64FFF259" w14:textId="77777777" w:rsidR="00977450" w:rsidRDefault="00977450">
            <w:pPr>
              <w:spacing w:before="240" w:after="120"/>
              <w:jc w:val="center"/>
              <w:rPr>
                <w:noProof/>
              </w:rPr>
            </w:pPr>
            <w:r>
              <w:rPr>
                <w:noProof/>
              </w:rPr>
              <w:t>NO</w:t>
            </w:r>
          </w:p>
        </w:tc>
        <w:tc>
          <w:tcPr>
            <w:tcW w:w="630" w:type="dxa"/>
            <w:tcBorders>
              <w:top w:val="single" w:sz="4" w:space="0" w:color="auto"/>
              <w:left w:val="single" w:sz="4" w:space="0" w:color="auto"/>
              <w:bottom w:val="single" w:sz="4" w:space="0" w:color="auto"/>
              <w:right w:val="single" w:sz="4" w:space="0" w:color="auto"/>
            </w:tcBorders>
            <w:hideMark/>
          </w:tcPr>
          <w:p w14:paraId="4A012E40" w14:textId="77777777" w:rsidR="00977450" w:rsidRDefault="00977450">
            <w:pPr>
              <w:spacing w:before="240" w:after="120"/>
              <w:jc w:val="center"/>
              <w:rPr>
                <w:noProof/>
              </w:rPr>
            </w:pPr>
            <w:r>
              <w:rPr>
                <w:noProof/>
              </w:rPr>
              <w:t>N/A</w:t>
            </w:r>
          </w:p>
        </w:tc>
      </w:tr>
      <w:tr w:rsidR="00977450" w14:paraId="4DC77FF0" w14:textId="77777777" w:rsidTr="00977450">
        <w:tc>
          <w:tcPr>
            <w:tcW w:w="7344" w:type="dxa"/>
            <w:tcBorders>
              <w:top w:val="single" w:sz="4" w:space="0" w:color="auto"/>
              <w:left w:val="single" w:sz="4" w:space="0" w:color="auto"/>
              <w:bottom w:val="single" w:sz="4" w:space="0" w:color="auto"/>
              <w:right w:val="single" w:sz="4" w:space="0" w:color="auto"/>
            </w:tcBorders>
            <w:hideMark/>
          </w:tcPr>
          <w:p w14:paraId="158F701F" w14:textId="77777777" w:rsidR="00977450" w:rsidRDefault="00977450" w:rsidP="00977450">
            <w:pPr>
              <w:pStyle w:val="Text1"/>
              <w:numPr>
                <w:ilvl w:val="0"/>
                <w:numId w:val="53"/>
              </w:numPr>
              <w:spacing w:before="40" w:after="40"/>
              <w:rPr>
                <w:noProof/>
              </w:rPr>
            </w:pPr>
            <w:r>
              <w:rPr>
                <w:noProof/>
              </w:rPr>
              <w:t>has the legal and regulatory capacity to pursue the professional activity needed for performing the contract as required in the tender specifications;</w:t>
            </w:r>
          </w:p>
        </w:tc>
        <w:tc>
          <w:tcPr>
            <w:tcW w:w="704" w:type="dxa"/>
            <w:tcBorders>
              <w:top w:val="single" w:sz="4" w:space="0" w:color="auto"/>
              <w:left w:val="single" w:sz="4" w:space="0" w:color="auto"/>
              <w:bottom w:val="single" w:sz="4" w:space="0" w:color="auto"/>
              <w:right w:val="single" w:sz="4" w:space="0" w:color="auto"/>
            </w:tcBorders>
            <w:hideMark/>
          </w:tcPr>
          <w:p w14:paraId="3ACD14CD" w14:textId="77777777" w:rsidR="00977450" w:rsidRDefault="00977450">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608" w:type="dxa"/>
            <w:tcBorders>
              <w:top w:val="single" w:sz="4" w:space="0" w:color="auto"/>
              <w:left w:val="single" w:sz="4" w:space="0" w:color="auto"/>
              <w:bottom w:val="single" w:sz="4" w:space="0" w:color="auto"/>
              <w:right w:val="single" w:sz="4" w:space="0" w:color="auto"/>
            </w:tcBorders>
            <w:hideMark/>
          </w:tcPr>
          <w:p w14:paraId="68A3D782" w14:textId="77777777" w:rsidR="00977450" w:rsidRDefault="00977450">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630" w:type="dxa"/>
            <w:tcBorders>
              <w:top w:val="single" w:sz="4" w:space="0" w:color="auto"/>
              <w:left w:val="single" w:sz="4" w:space="0" w:color="auto"/>
              <w:bottom w:val="single" w:sz="4" w:space="0" w:color="auto"/>
              <w:right w:val="single" w:sz="4" w:space="0" w:color="auto"/>
            </w:tcBorders>
            <w:hideMark/>
          </w:tcPr>
          <w:p w14:paraId="708F8AAA" w14:textId="77777777" w:rsidR="00977450" w:rsidRDefault="00977450">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bl>
    <w:p w14:paraId="7F200ED7" w14:textId="67D01BB2" w:rsidR="00850397" w:rsidRPr="00BC7AF7" w:rsidRDefault="006C5B50" w:rsidP="00D36F93">
      <w:pPr>
        <w:spacing w:before="100" w:beforeAutospacing="1" w:after="100" w:afterAutospacing="1"/>
        <w:jc w:val="both"/>
        <w:rPr>
          <w:rFonts w:ascii="Times New Roman Bold" w:hAnsi="Times New Roman Bold"/>
          <w:b/>
          <w:bCs/>
          <w:smallCaps/>
          <w:noProof/>
          <w:kern w:val="28"/>
          <w:szCs w:val="32"/>
        </w:rPr>
      </w:pPr>
      <w:r w:rsidRPr="00BC7AF7">
        <w:rPr>
          <w:rFonts w:ascii="Times New Roman Bold" w:hAnsi="Times New Roman Bold"/>
          <w:b/>
          <w:bCs/>
          <w:smallCaps/>
          <w:noProof/>
          <w:kern w:val="28"/>
          <w:szCs w:val="32"/>
        </w:rPr>
        <w:t xml:space="preserve">II) </w:t>
      </w:r>
      <w:r w:rsidR="00850397" w:rsidRPr="00BC7AF7">
        <w:rPr>
          <w:rFonts w:ascii="Times New Roman Bold" w:hAnsi="Times New Roman Bold"/>
          <w:b/>
          <w:bCs/>
          <w:smallCaps/>
          <w:noProof/>
          <w:kern w:val="28"/>
          <w:szCs w:val="32"/>
        </w:rPr>
        <w:t>Selec</w:t>
      </w:r>
      <w:r w:rsidRPr="00BC7AF7">
        <w:rPr>
          <w:rFonts w:ascii="Times New Roman Bold" w:hAnsi="Times New Roman Bold"/>
          <w:b/>
          <w:bCs/>
          <w:smallCaps/>
          <w:noProof/>
          <w:kern w:val="28"/>
          <w:szCs w:val="32"/>
        </w:rPr>
        <w:t>tion C</w:t>
      </w:r>
      <w:r w:rsidR="00850397" w:rsidRPr="00BC7AF7">
        <w:rPr>
          <w:rFonts w:ascii="Times New Roman Bold" w:hAnsi="Times New Roman Bold"/>
          <w:b/>
          <w:bCs/>
          <w:smallCaps/>
          <w:noProof/>
          <w:kern w:val="28"/>
          <w:szCs w:val="32"/>
        </w:rPr>
        <w:t xml:space="preserve">riteria –professional conflicting interests </w:t>
      </w:r>
    </w:p>
    <w:p w14:paraId="6D4253AB" w14:textId="6F28DDE5" w:rsidR="00850397" w:rsidRPr="00BC7AF7" w:rsidRDefault="00850397" w:rsidP="00EE7E2B">
      <w:pPr>
        <w:spacing w:before="120" w:after="120"/>
        <w:ind w:firstLine="1"/>
        <w:rPr>
          <w:b/>
          <w:bCs/>
          <w:i/>
          <w:iCs/>
          <w:noProof/>
        </w:rPr>
      </w:pPr>
      <w:r w:rsidRPr="00BC7AF7">
        <w:rPr>
          <w:b/>
          <w:bCs/>
          <w:i/>
          <w:iCs/>
          <w:noProof/>
        </w:rPr>
        <w:t>(to be filled</w:t>
      </w:r>
      <w:r w:rsidR="00621DE1" w:rsidRPr="00BC7AF7">
        <w:rPr>
          <w:b/>
          <w:bCs/>
          <w:i/>
          <w:iCs/>
          <w:noProof/>
        </w:rPr>
        <w:t xml:space="preserve"> </w:t>
      </w:r>
      <w:r w:rsidR="00D05A7C" w:rsidRPr="00BC7AF7">
        <w:rPr>
          <w:b/>
          <w:bCs/>
          <w:i/>
          <w:iCs/>
          <w:noProof/>
        </w:rPr>
        <w:t>in by all involved entities</w:t>
      </w:r>
      <w:r w:rsidRPr="00BC7AF7">
        <w:rPr>
          <w:b/>
          <w:bCs/>
          <w:i/>
          <w:iCs/>
          <w:noProof/>
        </w:rPr>
        <w:t>)</w:t>
      </w:r>
    </w:p>
    <w:p w14:paraId="4E52E5EC" w14:textId="6CF73761" w:rsidR="00850397" w:rsidRPr="00BC7AF7" w:rsidRDefault="00850397" w:rsidP="00850397">
      <w:pPr>
        <w:jc w:val="both"/>
        <w:rPr>
          <w:b/>
          <w:bCs/>
          <w:u w:val="single"/>
        </w:rPr>
      </w:pPr>
      <w:r w:rsidRPr="00BC7AF7">
        <w:rPr>
          <w:noProof/>
        </w:rPr>
        <w:t>The person, being a sole candidate/tenderer/ a member of a joint request to participate</w:t>
      </w:r>
      <w:r w:rsidR="00621DE1" w:rsidRPr="00BC7AF7">
        <w:rPr>
          <w:noProof/>
        </w:rPr>
        <w:t>/tender</w:t>
      </w:r>
      <w:r w:rsidRPr="00BC7AF7">
        <w:rPr>
          <w:noProof/>
        </w:rPr>
        <w:t>/a subcontractor, submitting</w:t>
      </w:r>
      <w:r w:rsidR="00621DE1" w:rsidRPr="00BC7AF7">
        <w:rPr>
          <w:noProof/>
        </w:rPr>
        <w:t>/participating in</w:t>
      </w:r>
      <w:r w:rsidR="00AB1D69" w:rsidRPr="00BC7AF7">
        <w:rPr>
          <w:noProof/>
        </w:rPr>
        <w:t xml:space="preserve"> </w:t>
      </w:r>
      <w:r w:rsidRPr="00BC7AF7">
        <w:rPr>
          <w:noProof/>
        </w:rPr>
        <w:t>a request to participate/tender for the above procedure</w:t>
      </w:r>
      <w:r w:rsidR="00D36F93" w:rsidRPr="00BC7AF7">
        <w:rPr>
          <w:noProof/>
        </w:rPr>
        <w:t>:</w:t>
      </w:r>
    </w:p>
    <w:p w14:paraId="0A9EA582" w14:textId="77777777" w:rsidR="00850397" w:rsidRPr="00BC7AF7" w:rsidRDefault="00850397" w:rsidP="00850397">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850397" w:rsidRPr="00BC7AF7" w14:paraId="686951BD" w14:textId="77777777" w:rsidTr="6FB7994E">
        <w:tc>
          <w:tcPr>
            <w:tcW w:w="7379" w:type="dxa"/>
            <w:tcBorders>
              <w:top w:val="single" w:sz="4" w:space="0" w:color="auto"/>
              <w:left w:val="single" w:sz="4" w:space="0" w:color="auto"/>
              <w:bottom w:val="single" w:sz="4" w:space="0" w:color="auto"/>
              <w:right w:val="single" w:sz="4" w:space="0" w:color="auto"/>
            </w:tcBorders>
            <w:hideMark/>
          </w:tcPr>
          <w:p w14:paraId="72049991" w14:textId="2B710EF4" w:rsidR="00850397" w:rsidRPr="00BC7AF7" w:rsidRDefault="007E0722" w:rsidP="007E0722">
            <w:pPr>
              <w:spacing w:before="120" w:after="120"/>
              <w:jc w:val="both"/>
            </w:pPr>
            <w:r w:rsidRPr="00BC7AF7">
              <w:rPr>
                <w:noProof/>
              </w:rPr>
              <w:t>(</w:t>
            </w:r>
            <w:r w:rsidR="000D5F0F" w:rsidRPr="00BC7AF7">
              <w:rPr>
                <w:noProof/>
              </w:rPr>
              <w:t>8</w:t>
            </w:r>
            <w:r w:rsidRPr="00BC7AF7">
              <w:rPr>
                <w:noProof/>
              </w:rPr>
              <w:t xml:space="preserve">) declares that the person </w:t>
            </w:r>
          </w:p>
        </w:tc>
        <w:tc>
          <w:tcPr>
            <w:tcW w:w="951" w:type="dxa"/>
            <w:tcBorders>
              <w:top w:val="single" w:sz="4" w:space="0" w:color="auto"/>
              <w:left w:val="single" w:sz="4" w:space="0" w:color="auto"/>
              <w:bottom w:val="single" w:sz="4" w:space="0" w:color="auto"/>
              <w:right w:val="single" w:sz="4" w:space="0" w:color="auto"/>
            </w:tcBorders>
            <w:hideMark/>
          </w:tcPr>
          <w:p w14:paraId="358441F1" w14:textId="77777777" w:rsidR="00850397" w:rsidRPr="00BC7AF7" w:rsidRDefault="00850397" w:rsidP="002775C9">
            <w:pPr>
              <w:spacing w:before="240" w:after="120"/>
              <w:jc w:val="center"/>
            </w:pPr>
            <w:r w:rsidRPr="00BC7AF7">
              <w:t>YES</w:t>
            </w:r>
          </w:p>
        </w:tc>
        <w:tc>
          <w:tcPr>
            <w:tcW w:w="992" w:type="dxa"/>
            <w:tcBorders>
              <w:top w:val="single" w:sz="4" w:space="0" w:color="auto"/>
              <w:left w:val="single" w:sz="4" w:space="0" w:color="auto"/>
              <w:bottom w:val="single" w:sz="4" w:space="0" w:color="auto"/>
              <w:right w:val="single" w:sz="4" w:space="0" w:color="auto"/>
            </w:tcBorders>
            <w:hideMark/>
          </w:tcPr>
          <w:p w14:paraId="2DE2948B" w14:textId="77777777" w:rsidR="00850397" w:rsidRPr="00BC7AF7" w:rsidRDefault="00850397" w:rsidP="002775C9">
            <w:pPr>
              <w:spacing w:before="240" w:after="120"/>
              <w:jc w:val="center"/>
            </w:pPr>
            <w:r w:rsidRPr="00BC7AF7">
              <w:t>NO</w:t>
            </w:r>
          </w:p>
        </w:tc>
      </w:tr>
      <w:tr w:rsidR="00850397" w:rsidRPr="00BC7AF7" w14:paraId="54E58232" w14:textId="77777777" w:rsidTr="6FB7994E">
        <w:tc>
          <w:tcPr>
            <w:tcW w:w="7379" w:type="dxa"/>
            <w:tcBorders>
              <w:top w:val="single" w:sz="4" w:space="0" w:color="auto"/>
              <w:left w:val="single" w:sz="4" w:space="0" w:color="auto"/>
              <w:bottom w:val="single" w:sz="4" w:space="0" w:color="auto"/>
              <w:right w:val="single" w:sz="4" w:space="0" w:color="auto"/>
            </w:tcBorders>
          </w:tcPr>
          <w:p w14:paraId="7DA24651" w14:textId="505FF09B" w:rsidR="00850397" w:rsidRPr="00BC7AF7" w:rsidRDefault="00850397" w:rsidP="00D36F93">
            <w:pPr>
              <w:pStyle w:val="Text1"/>
              <w:numPr>
                <w:ilvl w:val="0"/>
                <w:numId w:val="48"/>
              </w:numPr>
              <w:spacing w:before="40" w:after="40"/>
              <w:rPr>
                <w:noProof/>
              </w:rPr>
            </w:pPr>
            <w:r w:rsidRPr="00BC7AF7">
              <w:rPr>
                <w:noProof/>
              </w:rPr>
              <w:t>is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55708F74" w14:textId="77777777" w:rsidR="00850397" w:rsidRPr="00BC7AF7" w:rsidRDefault="00850397" w:rsidP="002775C9">
            <w:pPr>
              <w:pStyle w:val="Text1"/>
              <w:spacing w:before="40" w:after="40"/>
              <w:ind w:left="0"/>
              <w:jc w:val="center"/>
              <w:rPr>
                <w:noProof/>
              </w:rPr>
            </w:pPr>
            <w:r w:rsidRPr="00BC7AF7">
              <w:rPr>
                <w:noProof/>
              </w:rPr>
              <w:fldChar w:fldCharType="begin">
                <w:ffData>
                  <w:name w:val="Check1"/>
                  <w:enabled/>
                  <w:calcOnExit w:val="0"/>
                  <w:checkBox>
                    <w:sizeAuto/>
                    <w:default w:val="0"/>
                  </w:checkBox>
                </w:ffData>
              </w:fldChar>
            </w:r>
            <w:r w:rsidRPr="00BC7AF7">
              <w:rPr>
                <w:noProof/>
              </w:rPr>
              <w:instrText xml:space="preserve"> FORMCHECKBOX </w:instrText>
            </w:r>
            <w:r w:rsidR="003E287A">
              <w:rPr>
                <w:noProof/>
              </w:rPr>
            </w:r>
            <w:r w:rsidR="003E287A">
              <w:rPr>
                <w:noProof/>
              </w:rPr>
              <w:fldChar w:fldCharType="separate"/>
            </w:r>
            <w:r w:rsidRPr="00BC7AF7">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5A3C430F" w14:textId="77777777" w:rsidR="00850397" w:rsidRPr="00BC7AF7" w:rsidRDefault="00850397" w:rsidP="002775C9">
            <w:pPr>
              <w:pStyle w:val="Text1"/>
              <w:spacing w:before="40" w:after="40"/>
              <w:ind w:left="0"/>
              <w:jc w:val="center"/>
              <w:rPr>
                <w:noProof/>
              </w:rPr>
            </w:pPr>
            <w:r w:rsidRPr="00BC7AF7">
              <w:rPr>
                <w:noProof/>
              </w:rPr>
              <w:fldChar w:fldCharType="begin">
                <w:ffData>
                  <w:name w:val="Check1"/>
                  <w:enabled/>
                  <w:calcOnExit w:val="0"/>
                  <w:checkBox>
                    <w:sizeAuto/>
                    <w:default w:val="0"/>
                  </w:checkBox>
                </w:ffData>
              </w:fldChar>
            </w:r>
            <w:r w:rsidRPr="00BC7AF7">
              <w:rPr>
                <w:noProof/>
              </w:rPr>
              <w:instrText xml:space="preserve"> FORMCHECKBOX </w:instrText>
            </w:r>
            <w:r w:rsidR="003E287A">
              <w:rPr>
                <w:noProof/>
              </w:rPr>
            </w:r>
            <w:r w:rsidR="003E287A">
              <w:rPr>
                <w:noProof/>
              </w:rPr>
              <w:fldChar w:fldCharType="separate"/>
            </w:r>
            <w:r w:rsidRPr="00BC7AF7">
              <w:rPr>
                <w:noProof/>
              </w:rPr>
              <w:fldChar w:fldCharType="end"/>
            </w:r>
          </w:p>
        </w:tc>
      </w:tr>
    </w:tbl>
    <w:p w14:paraId="790CAC98" w14:textId="130FE33D" w:rsidR="00C4227A" w:rsidRDefault="00C4227A" w:rsidP="00C4227A">
      <w:pPr>
        <w:pStyle w:val="Title"/>
        <w:rPr>
          <w:noProof/>
        </w:rPr>
      </w:pPr>
      <w:r w:rsidRPr="00BC7AF7">
        <w:rPr>
          <w:noProof/>
        </w:rPr>
        <w:t>I</w:t>
      </w:r>
      <w:r w:rsidR="006C769B" w:rsidRPr="00BC7AF7">
        <w:rPr>
          <w:noProof/>
        </w:rPr>
        <w:t>I</w:t>
      </w:r>
      <w:r w:rsidR="006C5B50" w:rsidRPr="00BC7AF7">
        <w:rPr>
          <w:noProof/>
        </w:rPr>
        <w:t>I</w:t>
      </w:r>
      <w:r w:rsidRPr="00BC7AF7">
        <w:rPr>
          <w:noProof/>
        </w:rPr>
        <w:t xml:space="preserve"> – </w:t>
      </w:r>
      <w:r w:rsidR="009F6C7B" w:rsidRPr="00BC7AF7">
        <w:rPr>
          <w:noProof/>
        </w:rPr>
        <w:t xml:space="preserve">evidence on </w:t>
      </w:r>
      <w:r w:rsidR="00D50441" w:rsidRPr="00BC7AF7">
        <w:rPr>
          <w:noProof/>
        </w:rPr>
        <w:t>Selection</w:t>
      </w:r>
      <w:r w:rsidR="00D50441" w:rsidRPr="7F6CA770">
        <w:rPr>
          <w:noProof/>
        </w:rPr>
        <w:t xml:space="preserve"> criteria </w:t>
      </w:r>
    </w:p>
    <w:p w14:paraId="6C38D641" w14:textId="3F0D33E7" w:rsidR="00F04B97" w:rsidRDefault="00F04B97" w:rsidP="7F6CA770">
      <w:pPr>
        <w:spacing w:before="100" w:beforeAutospacing="1" w:after="100" w:afterAutospacing="1"/>
        <w:jc w:val="both"/>
      </w:pPr>
      <w:r>
        <w:t>The tender specifications set out in detail what evidence, when, and by which involved entity needs to be provided in order to prove that the candidate/tenderer fulfils the selection criteria.</w:t>
      </w:r>
    </w:p>
    <w:p w14:paraId="1699FA0D" w14:textId="0C53EE83" w:rsidR="00F04B97" w:rsidRPr="00A64C2E" w:rsidRDefault="00F04B97" w:rsidP="00897E28">
      <w:pPr>
        <w:spacing w:before="100" w:beforeAutospacing="1" w:after="100" w:afterAutospacing="1"/>
        <w:jc w:val="both"/>
        <w:rPr>
          <w:noProof/>
        </w:rPr>
      </w:pPr>
      <w:r w:rsidRPr="004C0625">
        <w:rPr>
          <w:noProof/>
        </w:rPr>
        <w:t xml:space="preserve">Where the evidence is not required to be provided with the request to participate/tender, the person is invited to prepare in advance the documents related to the evidence, since the contracting authority may request to provide these </w:t>
      </w:r>
      <w:r w:rsidR="00634BA0">
        <w:rPr>
          <w:noProof/>
        </w:rPr>
        <w:t>within</w:t>
      </w:r>
      <w:r w:rsidR="00634BA0" w:rsidRPr="004C0625">
        <w:rPr>
          <w:noProof/>
        </w:rPr>
        <w:t xml:space="preserve"> </w:t>
      </w:r>
      <w:r w:rsidRPr="004C0625">
        <w:rPr>
          <w:noProof/>
        </w:rPr>
        <w:t>a short deadline.</w:t>
      </w:r>
      <w:r w:rsidRPr="00A64C2E">
        <w:rPr>
          <w:noProof/>
        </w:rPr>
        <w:t xml:space="preserve"> </w:t>
      </w:r>
    </w:p>
    <w:p w14:paraId="1279E35F" w14:textId="2584B0D8" w:rsidR="0073022B" w:rsidRDefault="0073022B" w:rsidP="0073022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Pr="00F4376C">
        <w:rPr>
          <w:rStyle w:val="FootnoteReference"/>
        </w:rPr>
        <w:footnoteReference w:id="6"/>
      </w:r>
      <w:r w:rsidR="00621DE1">
        <w:t xml:space="preserve"> and the documents are still up-to-date.</w:t>
      </w:r>
    </w:p>
    <w:p w14:paraId="0FBE3FFA" w14:textId="51DD42D5" w:rsidR="00F04B97" w:rsidRDefault="00F04B97" w:rsidP="00897E28">
      <w:pPr>
        <w:spacing w:before="100" w:beforeAutospacing="1" w:after="100" w:afterAutospacing="1"/>
        <w:jc w:val="both"/>
      </w:pPr>
      <w:r w:rsidRPr="004C0625">
        <w:t xml:space="preserve">The signatory declares that the </w:t>
      </w:r>
      <w:r w:rsidR="006C769B" w:rsidRPr="004C0625">
        <w:t>person has</w:t>
      </w:r>
      <w:r w:rsidRPr="004C0625">
        <w:t xml:space="preserve"> already provided the documentary evidence for a previous procedure and confirms that there has been no change in its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04B97" w:rsidRPr="000C2EE8" w14:paraId="09497FED" w14:textId="77777777" w:rsidTr="740E3E08">
        <w:tc>
          <w:tcPr>
            <w:tcW w:w="4786" w:type="dxa"/>
            <w:shd w:val="clear" w:color="auto" w:fill="auto"/>
          </w:tcPr>
          <w:p w14:paraId="10A913E5"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416CE2E7"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04B97" w14:paraId="28701422" w14:textId="77777777" w:rsidTr="740E3E08">
        <w:tc>
          <w:tcPr>
            <w:tcW w:w="4786" w:type="dxa"/>
            <w:shd w:val="clear" w:color="auto" w:fill="auto"/>
          </w:tcPr>
          <w:p w14:paraId="63BD6FED" w14:textId="77777777" w:rsidR="00F04B97" w:rsidRDefault="00F04B97"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57BC637" w14:textId="77777777" w:rsidR="00F04B97" w:rsidRDefault="00F04B97" w:rsidP="00EB503C">
            <w:pPr>
              <w:spacing w:before="100" w:beforeAutospacing="1" w:after="100" w:afterAutospacing="1"/>
            </w:pPr>
          </w:p>
        </w:tc>
      </w:tr>
    </w:tbl>
    <w:p w14:paraId="4BF7FC99" w14:textId="77777777" w:rsidR="008B35EE" w:rsidRDefault="008B35EE" w:rsidP="00897E28">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03A26509" w14:textId="77777777" w:rsidR="008B35EE" w:rsidRDefault="008B35EE" w:rsidP="00897E28">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B35EE" w:rsidRPr="000C2EE8" w14:paraId="7AAC25A1" w14:textId="77777777" w:rsidTr="740E3E08">
        <w:tc>
          <w:tcPr>
            <w:tcW w:w="4786" w:type="dxa"/>
            <w:shd w:val="clear" w:color="auto" w:fill="auto"/>
          </w:tcPr>
          <w:p w14:paraId="080AB4FB" w14:textId="77777777" w:rsidR="008B35EE" w:rsidRPr="00897E28" w:rsidRDefault="008B35EE"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1DCDC931" w14:textId="77777777" w:rsidR="008B35EE" w:rsidRPr="00897E28" w:rsidRDefault="008B35EE" w:rsidP="00897E28">
            <w:pPr>
              <w:spacing w:before="100" w:beforeAutospacing="1" w:after="100" w:afterAutospacing="1"/>
              <w:jc w:val="center"/>
              <w:rPr>
                <w:b/>
                <w:bCs/>
                <w:sz w:val="22"/>
                <w:szCs w:val="22"/>
              </w:rPr>
            </w:pPr>
            <w:r>
              <w:t>I</w:t>
            </w:r>
            <w:r w:rsidRPr="00175335">
              <w:t>dentification data</w:t>
            </w:r>
            <w:r>
              <w:t xml:space="preserve"> of the document </w:t>
            </w:r>
          </w:p>
        </w:tc>
      </w:tr>
      <w:tr w:rsidR="008B35EE" w14:paraId="12BE2EA6" w14:textId="77777777" w:rsidTr="740E3E08">
        <w:tc>
          <w:tcPr>
            <w:tcW w:w="4786" w:type="dxa"/>
            <w:shd w:val="clear" w:color="auto" w:fill="auto"/>
          </w:tcPr>
          <w:p w14:paraId="392C809C" w14:textId="77777777" w:rsidR="008B35EE" w:rsidRDefault="008B35EE"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B4EA288" w14:textId="77777777" w:rsidR="008B35EE" w:rsidRDefault="008B35EE" w:rsidP="00E22F6A">
            <w:pPr>
              <w:spacing w:before="100" w:beforeAutospacing="1" w:after="100" w:afterAutospacing="1"/>
            </w:pPr>
          </w:p>
        </w:tc>
      </w:tr>
    </w:tbl>
    <w:p w14:paraId="0A2970AE" w14:textId="45D55089" w:rsidR="006B2B45" w:rsidRPr="006B0A89" w:rsidRDefault="006B2B45" w:rsidP="006B2B45">
      <w:pPr>
        <w:pStyle w:val="Title"/>
        <w:numPr>
          <w:ilvl w:val="0"/>
          <w:numId w:val="30"/>
        </w:numPr>
        <w:ind w:left="567" w:hanging="567"/>
        <w:jc w:val="both"/>
        <w:rPr>
          <w:noProof/>
        </w:rPr>
      </w:pPr>
      <w:r w:rsidRPr="7F6CA770">
        <w:rPr>
          <w:noProof/>
        </w:rPr>
        <w:t xml:space="preserve">Declaration on honour on established debt to the union </w:t>
      </w:r>
    </w:p>
    <w:p w14:paraId="1DCBB562" w14:textId="03CF733F" w:rsidR="006B2B45" w:rsidRPr="006B0A89" w:rsidRDefault="0013073C" w:rsidP="6FB7994E">
      <w:pPr>
        <w:spacing w:before="120" w:after="120"/>
        <w:jc w:val="both"/>
        <w:rPr>
          <w:b/>
          <w:bCs/>
          <w:i/>
          <w:iCs/>
          <w:noProof/>
        </w:rPr>
      </w:pPr>
      <w:r>
        <w:rPr>
          <w:b/>
          <w:bCs/>
          <w:i/>
          <w:iCs/>
          <w:noProof/>
        </w:rPr>
        <w:t xml:space="preserve"> (to be filled</w:t>
      </w:r>
      <w:r w:rsidR="00AB1D69">
        <w:rPr>
          <w:b/>
          <w:bCs/>
          <w:i/>
          <w:iCs/>
          <w:noProof/>
        </w:rPr>
        <w:t xml:space="preserve"> in</w:t>
      </w:r>
      <w:r>
        <w:rPr>
          <w:b/>
          <w:bCs/>
          <w:i/>
          <w:iCs/>
          <w:noProof/>
        </w:rPr>
        <w:t xml:space="preserve"> </w:t>
      </w:r>
      <w:r w:rsidR="46890DB6" w:rsidRPr="6FB7994E">
        <w:rPr>
          <w:b/>
          <w:bCs/>
          <w:i/>
          <w:iCs/>
          <w:noProof/>
        </w:rPr>
        <w:t xml:space="preserve">by the sole candidate/tenderer or </w:t>
      </w:r>
      <w:r w:rsidR="013BBB1A" w:rsidRPr="6FB7994E">
        <w:rPr>
          <w:b/>
          <w:bCs/>
          <w:i/>
          <w:iCs/>
          <w:noProof/>
        </w:rPr>
        <w:t>each group member</w:t>
      </w:r>
      <w:r w:rsidR="46890DB6" w:rsidRPr="6FB7994E">
        <w:rPr>
          <w:b/>
          <w:bCs/>
          <w:i/>
          <w:iCs/>
          <w:noProof/>
        </w:rPr>
        <w:t xml:space="preserve"> in case of a </w:t>
      </w:r>
      <w:r w:rsidR="46890DB6" w:rsidRPr="00BC7AF7">
        <w:rPr>
          <w:b/>
          <w:bCs/>
          <w:i/>
          <w:iCs/>
          <w:noProof/>
        </w:rPr>
        <w:t xml:space="preserve">joint </w:t>
      </w:r>
      <w:r w:rsidR="2236F3F2" w:rsidRPr="00BC7AF7">
        <w:rPr>
          <w:b/>
          <w:bCs/>
          <w:i/>
          <w:iCs/>
          <w:noProof/>
        </w:rPr>
        <w:t>request to participate</w:t>
      </w:r>
      <w:r w:rsidR="00621DE1" w:rsidRPr="00BC7AF7">
        <w:rPr>
          <w:b/>
          <w:bCs/>
          <w:i/>
          <w:iCs/>
          <w:noProof/>
        </w:rPr>
        <w:t>/tender</w:t>
      </w:r>
      <w:r w:rsidR="46890DB6" w:rsidRPr="00BC7AF7">
        <w:rPr>
          <w:b/>
          <w:bCs/>
          <w:i/>
          <w:iCs/>
          <w:noProof/>
        </w:rPr>
        <w:t>)</w:t>
      </w:r>
    </w:p>
    <w:p w14:paraId="5915DC59" w14:textId="752F5BD7" w:rsidR="00EE7E2B" w:rsidRDefault="00EE7E2B" w:rsidP="00EE7E2B">
      <w:pPr>
        <w:jc w:val="both"/>
        <w:rPr>
          <w:noProof/>
        </w:rPr>
      </w:pPr>
      <w:r>
        <w:rPr>
          <w:noProof/>
        </w:rPr>
        <w:t>The person, being a sole candidate/tenderer/ a member of a joint request to participate</w:t>
      </w:r>
      <w:r w:rsidR="00621DE1">
        <w:rPr>
          <w:noProof/>
        </w:rPr>
        <w:t>/tender</w:t>
      </w:r>
      <w:r>
        <w:rPr>
          <w:noProof/>
        </w:rPr>
        <w:t>, submitting a request to participate/tender for the above procedure:</w:t>
      </w:r>
    </w:p>
    <w:p w14:paraId="14A59500" w14:textId="77777777" w:rsidR="00EE7E2B" w:rsidRDefault="00EE7E2B" w:rsidP="00EE7E2B">
      <w:pPr>
        <w:jc w:val="both"/>
        <w:rPr>
          <w:b/>
          <w:bCs/>
          <w:u w:val="single"/>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B2B45" w:rsidRPr="006B0A89" w14:paraId="38621178" w14:textId="77777777" w:rsidTr="6FB7994E">
        <w:tc>
          <w:tcPr>
            <w:tcW w:w="7379" w:type="dxa"/>
            <w:tcBorders>
              <w:top w:val="single" w:sz="4" w:space="0" w:color="auto"/>
              <w:left w:val="single" w:sz="4" w:space="0" w:color="auto"/>
              <w:bottom w:val="single" w:sz="4" w:space="0" w:color="auto"/>
              <w:right w:val="single" w:sz="4" w:space="0" w:color="auto"/>
            </w:tcBorders>
            <w:hideMark/>
          </w:tcPr>
          <w:p w14:paraId="5CEFFAC7" w14:textId="1AE63625" w:rsidR="006B2B45" w:rsidRPr="006B0A89" w:rsidRDefault="00920214" w:rsidP="006B0A89">
            <w:pPr>
              <w:spacing w:before="120" w:after="120"/>
              <w:jc w:val="both"/>
            </w:pPr>
            <w:r>
              <w:rPr>
                <w:noProof/>
              </w:rPr>
              <w:t>(</w:t>
            </w:r>
            <w:r w:rsidR="000D5F0F">
              <w:rPr>
                <w:noProof/>
              </w:rPr>
              <w:t>9</w:t>
            </w:r>
            <w:r>
              <w:rPr>
                <w:noProof/>
              </w:rPr>
              <w:t xml:space="preserve">) declares that </w:t>
            </w:r>
            <w:r w:rsidR="010E7444" w:rsidRPr="1E7C1771">
              <w:rPr>
                <w:noProof/>
              </w:rPr>
              <w:t xml:space="preserve">the </w:t>
            </w:r>
            <w:r w:rsidR="00171B85">
              <w:rPr>
                <w:noProof/>
              </w:rPr>
              <w:t>person</w:t>
            </w:r>
          </w:p>
        </w:tc>
        <w:tc>
          <w:tcPr>
            <w:tcW w:w="951" w:type="dxa"/>
            <w:tcBorders>
              <w:top w:val="single" w:sz="4" w:space="0" w:color="auto"/>
              <w:left w:val="single" w:sz="4" w:space="0" w:color="auto"/>
              <w:bottom w:val="single" w:sz="4" w:space="0" w:color="auto"/>
              <w:right w:val="single" w:sz="4" w:space="0" w:color="auto"/>
            </w:tcBorders>
            <w:hideMark/>
          </w:tcPr>
          <w:p w14:paraId="7D747CEE" w14:textId="77777777" w:rsidR="006B2B45" w:rsidRPr="006B0A89" w:rsidRDefault="006B2B45" w:rsidP="00C37A34">
            <w:pPr>
              <w:spacing w:before="240" w:after="120"/>
              <w:jc w:val="center"/>
            </w:pPr>
            <w:r w:rsidRPr="006B0A89">
              <w:t>YES</w:t>
            </w:r>
          </w:p>
        </w:tc>
        <w:tc>
          <w:tcPr>
            <w:tcW w:w="992" w:type="dxa"/>
            <w:tcBorders>
              <w:top w:val="single" w:sz="4" w:space="0" w:color="auto"/>
              <w:left w:val="single" w:sz="4" w:space="0" w:color="auto"/>
              <w:bottom w:val="single" w:sz="4" w:space="0" w:color="auto"/>
              <w:right w:val="single" w:sz="4" w:space="0" w:color="auto"/>
            </w:tcBorders>
            <w:hideMark/>
          </w:tcPr>
          <w:p w14:paraId="78E9B217" w14:textId="77777777" w:rsidR="006B2B45" w:rsidRPr="006B0A89" w:rsidRDefault="006B2B45" w:rsidP="00C37A34">
            <w:pPr>
              <w:spacing w:before="240" w:after="120"/>
              <w:jc w:val="center"/>
            </w:pPr>
            <w:r w:rsidRPr="006B0A89">
              <w:t>NO</w:t>
            </w:r>
          </w:p>
        </w:tc>
      </w:tr>
      <w:tr w:rsidR="006B2B45" w14:paraId="119AF60A" w14:textId="77777777" w:rsidTr="6FB7994E">
        <w:tc>
          <w:tcPr>
            <w:tcW w:w="7379" w:type="dxa"/>
            <w:tcBorders>
              <w:top w:val="single" w:sz="4" w:space="0" w:color="auto"/>
              <w:left w:val="single" w:sz="4" w:space="0" w:color="auto"/>
              <w:bottom w:val="single" w:sz="4" w:space="0" w:color="auto"/>
              <w:right w:val="single" w:sz="4" w:space="0" w:color="auto"/>
            </w:tcBorders>
            <w:hideMark/>
          </w:tcPr>
          <w:p w14:paraId="2544FED7" w14:textId="320CDAB9" w:rsidR="006B2B45" w:rsidRPr="006B0A89" w:rsidRDefault="00EE7E2B" w:rsidP="003F19C9">
            <w:pPr>
              <w:pStyle w:val="Text1"/>
              <w:spacing w:before="40" w:after="40"/>
              <w:ind w:left="0"/>
              <w:rPr>
                <w:noProof/>
              </w:rPr>
            </w:pPr>
            <w:r>
              <w:t xml:space="preserve">(a) has </w:t>
            </w:r>
            <w:r w:rsidR="46890DB6">
              <w:t>an established debt to the Union</w:t>
            </w:r>
            <w:r w:rsidR="0464AFB1">
              <w:t>, European Atomic Energy Community or an executive agency when the latter implements the Union budget</w:t>
            </w:r>
            <w:r w:rsidR="46890DB6" w:rsidRPr="6FB7994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62F13434" w14:textId="77777777" w:rsidR="006B2B45" w:rsidRPr="006B0A89"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3E287A">
              <w:rPr>
                <w:noProof/>
              </w:rPr>
            </w:r>
            <w:r w:rsidR="003E287A">
              <w:rPr>
                <w:noProof/>
              </w:rPr>
              <w:fldChar w:fldCharType="separate"/>
            </w:r>
            <w:r w:rsidRPr="006B0A89">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A6C8E46" w14:textId="77777777" w:rsidR="006B2B45"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3E287A">
              <w:rPr>
                <w:noProof/>
              </w:rPr>
            </w:r>
            <w:r w:rsidR="003E287A">
              <w:rPr>
                <w:noProof/>
              </w:rPr>
              <w:fldChar w:fldCharType="separate"/>
            </w:r>
            <w:r w:rsidRPr="006B0A89">
              <w:rPr>
                <w:noProof/>
              </w:rPr>
              <w:fldChar w:fldCharType="end"/>
            </w:r>
          </w:p>
        </w:tc>
      </w:tr>
    </w:tbl>
    <w:p w14:paraId="171E4AF4" w14:textId="20CC95AF" w:rsidR="00340E14" w:rsidRPr="006B0A89" w:rsidRDefault="00340E14" w:rsidP="00340E14">
      <w:pPr>
        <w:pStyle w:val="Title"/>
        <w:numPr>
          <w:ilvl w:val="0"/>
          <w:numId w:val="30"/>
        </w:numPr>
        <w:ind w:left="567" w:hanging="567"/>
        <w:jc w:val="both"/>
        <w:rPr>
          <w:noProof/>
        </w:rPr>
      </w:pPr>
      <w:r w:rsidRPr="570F7154">
        <w:rPr>
          <w:noProof/>
        </w:rPr>
        <w:t xml:space="preserve">Declaration on honour on submitted tender </w:t>
      </w:r>
    </w:p>
    <w:p w14:paraId="7D66B10A" w14:textId="0B06DCCD" w:rsidR="00765179" w:rsidRPr="000C6B51" w:rsidRDefault="00765179" w:rsidP="570F7154">
      <w:pPr>
        <w:spacing w:beforeAutospacing="1" w:afterAutospacing="1"/>
        <w:jc w:val="both"/>
        <w:rPr>
          <w:b/>
          <w:bCs/>
          <w:i/>
          <w:iCs/>
          <w:noProof/>
        </w:rPr>
      </w:pPr>
      <w:r w:rsidRPr="000C6B51">
        <w:rPr>
          <w:b/>
          <w:bCs/>
          <w:i/>
          <w:iCs/>
          <w:noProof/>
        </w:rPr>
        <w:t>(to be filled</w:t>
      </w:r>
      <w:r w:rsidR="00AB1D69">
        <w:rPr>
          <w:b/>
          <w:bCs/>
          <w:i/>
          <w:iCs/>
          <w:noProof/>
        </w:rPr>
        <w:t xml:space="preserve"> in</w:t>
      </w:r>
      <w:r w:rsidRPr="000C6B51">
        <w:rPr>
          <w:b/>
          <w:bCs/>
          <w:i/>
          <w:iCs/>
          <w:noProof/>
        </w:rPr>
        <w:t xml:space="preserve"> individually by </w:t>
      </w:r>
      <w:r w:rsidR="000001AD" w:rsidRPr="000C6B51">
        <w:rPr>
          <w:b/>
          <w:bCs/>
          <w:i/>
          <w:iCs/>
          <w:noProof/>
        </w:rPr>
        <w:t xml:space="preserve">the </w:t>
      </w:r>
      <w:r w:rsidRPr="000C6B51">
        <w:rPr>
          <w:b/>
          <w:bCs/>
          <w:i/>
          <w:iCs/>
          <w:noProof/>
        </w:rPr>
        <w:t>sole candidate/</w:t>
      </w:r>
      <w:r w:rsidR="000C6B51" w:rsidRPr="000C6B51">
        <w:rPr>
          <w:b/>
          <w:bCs/>
          <w:i/>
          <w:iCs/>
          <w:noProof/>
        </w:rPr>
        <w:t xml:space="preserve"> </w:t>
      </w:r>
      <w:r w:rsidRPr="000C6B51">
        <w:rPr>
          <w:b/>
          <w:bCs/>
          <w:i/>
          <w:iCs/>
          <w:noProof/>
        </w:rPr>
        <w:t xml:space="preserve">tenderer, </w:t>
      </w:r>
      <w:r w:rsidR="000001AD" w:rsidRPr="000C6B51">
        <w:rPr>
          <w:b/>
          <w:bCs/>
          <w:i/>
          <w:iCs/>
          <w:noProof/>
        </w:rPr>
        <w:t>or the group leader in case</w:t>
      </w:r>
      <w:r w:rsidRPr="000C6B51">
        <w:rPr>
          <w:b/>
          <w:bCs/>
          <w:i/>
          <w:iCs/>
          <w:noProof/>
        </w:rPr>
        <w:t xml:space="preserve"> of a joint </w:t>
      </w:r>
      <w:r w:rsidR="00751299">
        <w:rPr>
          <w:b/>
          <w:bCs/>
          <w:i/>
          <w:iCs/>
          <w:noProof/>
        </w:rPr>
        <w:t>request to participate/</w:t>
      </w:r>
      <w:r w:rsidRPr="000C6B51">
        <w:rPr>
          <w:b/>
          <w:bCs/>
          <w:i/>
          <w:iCs/>
          <w:noProof/>
        </w:rPr>
        <w:t>tender)</w:t>
      </w:r>
    </w:p>
    <w:p w14:paraId="44652C08" w14:textId="3F669C66" w:rsidR="743C92D7" w:rsidRDefault="743C92D7" w:rsidP="570F7154">
      <w:pPr>
        <w:spacing w:beforeAutospacing="1" w:afterAutospacing="1"/>
        <w:jc w:val="both"/>
      </w:pPr>
      <w:r>
        <w:t xml:space="preserve">In case of a procedure with lots the statements in this part </w:t>
      </w:r>
      <w:r w:rsidR="00765179">
        <w:t>D</w:t>
      </w:r>
      <w:r>
        <w:t xml:space="preserve"> apply to the lot(s) for which the request to participate/tender is submitted.</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0F6EA2" w14:paraId="022E046F" w14:textId="77777777" w:rsidTr="6FB7994E">
        <w:tc>
          <w:tcPr>
            <w:tcW w:w="8327" w:type="dxa"/>
            <w:shd w:val="clear" w:color="auto" w:fill="auto"/>
          </w:tcPr>
          <w:p w14:paraId="09C4ACC7" w14:textId="1C49DC02" w:rsidR="000F6EA2" w:rsidRDefault="00C210FF" w:rsidP="00C210FF">
            <w:pPr>
              <w:spacing w:before="120" w:after="120"/>
              <w:jc w:val="both"/>
              <w:rPr>
                <w:noProof/>
              </w:rPr>
            </w:pPr>
            <w:r>
              <w:rPr>
                <w:noProof/>
              </w:rPr>
              <w:t>(</w:t>
            </w:r>
            <w:r w:rsidR="000D5F0F">
              <w:rPr>
                <w:noProof/>
              </w:rPr>
              <w:t>10</w:t>
            </w:r>
            <w:r>
              <w:rPr>
                <w:noProof/>
              </w:rPr>
              <w:t xml:space="preserve">) </w:t>
            </w:r>
            <w:r w:rsidR="000F6EA2" w:rsidRPr="00C475D8">
              <w:rPr>
                <w:noProof/>
              </w:rPr>
              <w:t xml:space="preserve">declares </w:t>
            </w:r>
            <w:r w:rsidR="000F6EA2">
              <w:rPr>
                <w:noProof/>
              </w:rPr>
              <w:t>that</w:t>
            </w:r>
            <w:r w:rsidR="000F6EA2" w:rsidRPr="00C475D8">
              <w:rPr>
                <w:noProof/>
              </w:rPr>
              <w:t xml:space="preserve"> </w:t>
            </w:r>
            <w:r w:rsidR="000F6EA2" w:rsidRPr="00D4254D">
              <w:rPr>
                <w:noProof/>
              </w:rPr>
              <w:t>the person</w:t>
            </w:r>
            <w:r w:rsidR="000F6EA2" w:rsidRPr="00F76ABA">
              <w:rPr>
                <w:noProof/>
              </w:rPr>
              <w:t>:</w:t>
            </w:r>
          </w:p>
        </w:tc>
        <w:tc>
          <w:tcPr>
            <w:tcW w:w="670" w:type="dxa"/>
            <w:shd w:val="clear" w:color="auto" w:fill="auto"/>
          </w:tcPr>
          <w:p w14:paraId="59250AC2" w14:textId="77777777" w:rsidR="000F6EA2" w:rsidRDefault="000F6EA2" w:rsidP="00C54FCE">
            <w:pPr>
              <w:spacing w:before="240" w:after="120"/>
              <w:jc w:val="center"/>
              <w:rPr>
                <w:noProof/>
              </w:rPr>
            </w:pPr>
            <w:r>
              <w:rPr>
                <w:noProof/>
              </w:rPr>
              <w:t>YES</w:t>
            </w:r>
          </w:p>
        </w:tc>
        <w:tc>
          <w:tcPr>
            <w:tcW w:w="759" w:type="dxa"/>
            <w:shd w:val="clear" w:color="auto" w:fill="auto"/>
          </w:tcPr>
          <w:p w14:paraId="7D1AA4B7" w14:textId="77777777" w:rsidR="000F6EA2" w:rsidRDefault="000F6EA2" w:rsidP="00C54FCE">
            <w:pPr>
              <w:spacing w:before="240" w:after="120"/>
              <w:jc w:val="center"/>
              <w:rPr>
                <w:noProof/>
              </w:rPr>
            </w:pPr>
            <w:r>
              <w:rPr>
                <w:noProof/>
              </w:rPr>
              <w:t>NO</w:t>
            </w:r>
          </w:p>
        </w:tc>
      </w:tr>
      <w:tr w:rsidR="000F6EA2" w14:paraId="787F342E" w14:textId="77777777" w:rsidTr="6FB7994E">
        <w:tc>
          <w:tcPr>
            <w:tcW w:w="8327" w:type="dxa"/>
            <w:shd w:val="clear" w:color="auto" w:fill="auto"/>
          </w:tcPr>
          <w:p w14:paraId="7975BFE1" w14:textId="706E36C7" w:rsidR="000F6EA2" w:rsidRDefault="000C6B51" w:rsidP="007C0017">
            <w:pPr>
              <w:pStyle w:val="Text1"/>
              <w:spacing w:before="40" w:after="40"/>
              <w:ind w:left="0"/>
              <w:rPr>
                <w:noProof/>
              </w:rPr>
            </w:pPr>
            <w:r>
              <w:rPr>
                <w:noProof/>
              </w:rPr>
              <w:t xml:space="preserve">(a) </w:t>
            </w:r>
            <w:r w:rsidR="00D6012C" w:rsidRPr="00D6012C">
              <w:rPr>
                <w:rFonts w:ascii="Arial" w:hAnsi="Arial" w:cs="Arial"/>
              </w:rPr>
              <w:t>[</w:t>
            </w:r>
            <w:r w:rsidR="00D6012C" w:rsidRPr="00D6012C">
              <w:t>has prepared the submitted tender</w:t>
            </w:r>
            <w:r w:rsidR="00D6012C" w:rsidRPr="00D6012C">
              <w:rPr>
                <w:rFonts w:ascii="Arial" w:hAnsi="Arial" w:cs="Arial"/>
              </w:rPr>
              <w:t>]</w:t>
            </w:r>
            <w:r w:rsidR="00D6012C" w:rsidRPr="00D6012C">
              <w:t xml:space="preserve"> </w:t>
            </w:r>
            <w:r w:rsidR="00D6012C" w:rsidRPr="00D6012C">
              <w:rPr>
                <w:rFonts w:ascii="Arial" w:hAnsi="Arial" w:cs="Arial"/>
              </w:rPr>
              <w:t>[</w:t>
            </w:r>
            <w:r w:rsidR="00D6012C" w:rsidRPr="00D6012C">
              <w:t>undertakes to prepare the tender (if invited to submit a tender)</w:t>
            </w:r>
            <w:r w:rsidR="00D6012C" w:rsidRPr="00D6012C">
              <w:rPr>
                <w:rFonts w:ascii="Arial" w:hAnsi="Arial" w:cs="Arial"/>
              </w:rPr>
              <w:t>]</w:t>
            </w:r>
            <w:r w:rsidR="00D6012C" w:rsidRPr="00D6012C">
              <w:t xml:space="preserve"> </w:t>
            </w:r>
            <w:r w:rsidR="000F6EA2">
              <w:t>in complete independence and autonomously from the other tenders</w:t>
            </w:r>
            <w:r w:rsidR="000F6EA2" w:rsidRPr="6FB7994E">
              <w:rPr>
                <w:noProof/>
              </w:rPr>
              <w:t xml:space="preserve"> submitted </w:t>
            </w:r>
            <w:r w:rsidR="000F6EA2">
              <w:t>within the same procurement procedure.</w:t>
            </w:r>
          </w:p>
        </w:tc>
        <w:tc>
          <w:tcPr>
            <w:tcW w:w="670" w:type="dxa"/>
            <w:shd w:val="clear" w:color="auto" w:fill="auto"/>
          </w:tcPr>
          <w:p w14:paraId="354F15FF" w14:textId="77777777" w:rsidR="000F6EA2" w:rsidRDefault="000F6EA2" w:rsidP="00C54FC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c>
          <w:tcPr>
            <w:tcW w:w="759" w:type="dxa"/>
            <w:shd w:val="clear" w:color="auto" w:fill="auto"/>
          </w:tcPr>
          <w:p w14:paraId="360BA9D6" w14:textId="77777777" w:rsidR="000F6EA2" w:rsidRDefault="000F6EA2" w:rsidP="00C54FCE">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3E287A">
              <w:rPr>
                <w:noProof/>
              </w:rPr>
            </w:r>
            <w:r w:rsidR="003E287A">
              <w:rPr>
                <w:noProof/>
              </w:rPr>
              <w:fldChar w:fldCharType="separate"/>
            </w:r>
            <w:r>
              <w:rPr>
                <w:noProof/>
              </w:rPr>
              <w:fldChar w:fldCharType="end"/>
            </w:r>
          </w:p>
        </w:tc>
      </w:tr>
    </w:tbl>
    <w:p w14:paraId="37B931D2" w14:textId="77777777" w:rsidR="00D6012C" w:rsidRDefault="00D6012C" w:rsidP="004D4F4A">
      <w:pPr>
        <w:spacing w:before="40" w:after="40"/>
        <w:jc w:val="both"/>
        <w:rPr>
          <w:b/>
          <w:i/>
          <w:noProof/>
        </w:rPr>
      </w:pPr>
    </w:p>
    <w:p w14:paraId="28BFCDAB" w14:textId="41BE2C60" w:rsidR="00670F39" w:rsidRDefault="00670F39" w:rsidP="004D4F4A">
      <w:pPr>
        <w:spacing w:before="40" w:after="40"/>
        <w:jc w:val="both"/>
        <w:rPr>
          <w:b/>
          <w:i/>
          <w:noProof/>
        </w:rPr>
      </w:pPr>
      <w:r>
        <w:rPr>
          <w:b/>
          <w:i/>
          <w:noProof/>
        </w:rPr>
        <w:t>The person must immediately inform the contracting authority of any changes in the situations as declared.</w:t>
      </w:r>
    </w:p>
    <w:p w14:paraId="0AB55991" w14:textId="77777777" w:rsidR="00670F39" w:rsidRDefault="00670F39" w:rsidP="004D4F4A">
      <w:pPr>
        <w:spacing w:before="40" w:after="40"/>
        <w:jc w:val="both"/>
        <w:rPr>
          <w:b/>
          <w:i/>
          <w:noProof/>
        </w:rPr>
      </w:pPr>
    </w:p>
    <w:p w14:paraId="16F448EE" w14:textId="0456F69B" w:rsidR="00BA61F8" w:rsidRPr="0024225B" w:rsidRDefault="00BA61F8" w:rsidP="004D4F4A">
      <w:pPr>
        <w:spacing w:before="40" w:after="40"/>
        <w:jc w:val="both"/>
        <w:rPr>
          <w:b/>
          <w:i/>
          <w:noProof/>
        </w:rPr>
      </w:pPr>
      <w:r w:rsidRPr="0024225B">
        <w:rPr>
          <w:b/>
          <w:i/>
          <w:noProof/>
        </w:rPr>
        <w:t xml:space="preserve">The </w:t>
      </w:r>
      <w:r w:rsidRPr="00D10011">
        <w:rPr>
          <w:b/>
          <w:i/>
          <w:noProof/>
        </w:rPr>
        <w:t>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7BB38143" w14:textId="77777777" w:rsidR="003F19C9" w:rsidRDefault="003F19C9" w:rsidP="004A4B4A">
      <w:pPr>
        <w:tabs>
          <w:tab w:val="left" w:pos="4395"/>
          <w:tab w:val="left" w:pos="7797"/>
        </w:tabs>
        <w:spacing w:before="40" w:after="40"/>
        <w:jc w:val="both"/>
        <w:rPr>
          <w:noProof/>
        </w:rPr>
      </w:pPr>
    </w:p>
    <w:p w14:paraId="5652B8A9" w14:textId="01CB9F86" w:rsidR="00522736" w:rsidRDefault="004D4F4A" w:rsidP="004A4B4A">
      <w:pPr>
        <w:tabs>
          <w:tab w:val="left" w:pos="4395"/>
          <w:tab w:val="left" w:pos="7797"/>
        </w:tabs>
        <w:spacing w:before="40" w:after="40"/>
        <w:jc w:val="both"/>
        <w:rPr>
          <w:noProof/>
        </w:rPr>
      </w:pPr>
      <w:r>
        <w:rPr>
          <w:noProof/>
        </w:rPr>
        <w:t>Full name</w:t>
      </w:r>
      <w:r w:rsidR="00522736">
        <w:rPr>
          <w:noProof/>
        </w:rPr>
        <w:t>:</w:t>
      </w:r>
      <w:r>
        <w:rPr>
          <w:noProof/>
        </w:rPr>
        <w:tab/>
      </w:r>
    </w:p>
    <w:p w14:paraId="4F5C3CA0" w14:textId="4ADE4B77" w:rsidR="00522736" w:rsidRDefault="00DA410F" w:rsidP="004A4B4A">
      <w:pPr>
        <w:tabs>
          <w:tab w:val="left" w:pos="4395"/>
          <w:tab w:val="left" w:pos="7797"/>
        </w:tabs>
        <w:spacing w:before="40" w:after="40"/>
        <w:jc w:val="both"/>
        <w:rPr>
          <w:noProof/>
        </w:rPr>
      </w:pPr>
      <w:r w:rsidRPr="00F76ABA">
        <w:rPr>
          <w:noProof/>
        </w:rPr>
        <w:t>Date</w:t>
      </w:r>
      <w:r w:rsidR="00522736">
        <w:rPr>
          <w:noProof/>
        </w:rPr>
        <w:t>:</w:t>
      </w:r>
      <w:r w:rsidRPr="00F76ABA">
        <w:rPr>
          <w:noProof/>
        </w:rPr>
        <w:tab/>
      </w:r>
    </w:p>
    <w:p w14:paraId="16F448F0" w14:textId="42F52720" w:rsidR="00DA410F" w:rsidRPr="00F76ABA" w:rsidRDefault="00DA410F" w:rsidP="004A4B4A">
      <w:pPr>
        <w:tabs>
          <w:tab w:val="left" w:pos="4395"/>
          <w:tab w:val="left" w:pos="7797"/>
        </w:tabs>
        <w:spacing w:before="40" w:after="40"/>
        <w:jc w:val="both"/>
        <w:rPr>
          <w:noProof/>
        </w:rPr>
      </w:pPr>
      <w:r w:rsidRPr="00F76ABA">
        <w:rPr>
          <w:noProof/>
        </w:rPr>
        <w:t>Signature</w:t>
      </w:r>
      <w:r w:rsidR="00522736">
        <w:rPr>
          <w:noProof/>
        </w:rPr>
        <w:t>:</w:t>
      </w:r>
    </w:p>
    <w:p w14:paraId="16F448F1" w14:textId="7A2215E0" w:rsidR="00DA410F" w:rsidRPr="002870DB" w:rsidRDefault="00DA410F" w:rsidP="004D4F4A">
      <w:pPr>
        <w:rPr>
          <w:noProof/>
        </w:rPr>
      </w:pPr>
    </w:p>
    <w:p w14:paraId="53986040" w14:textId="77777777" w:rsidR="00454D84" w:rsidRPr="002870DB" w:rsidRDefault="00454D84">
      <w:pPr>
        <w:rPr>
          <w:i/>
          <w:iCs/>
          <w:highlight w:val="lightGray"/>
        </w:rPr>
      </w:pPr>
      <w:r w:rsidRPr="002870DB">
        <w:rPr>
          <w:i/>
          <w:iCs/>
          <w:highlight w:val="lightGray"/>
        </w:rPr>
        <w:t>The declaration is to be signed with:</w:t>
      </w:r>
    </w:p>
    <w:p w14:paraId="17B153CA" w14:textId="77777777" w:rsidR="00454D84" w:rsidRPr="002870DB" w:rsidRDefault="00454D84" w:rsidP="00454D84">
      <w:pPr>
        <w:rPr>
          <w:i/>
          <w:iCs/>
          <w:highlight w:val="lightGray"/>
        </w:rPr>
      </w:pPr>
    </w:p>
    <w:p w14:paraId="08E82C60" w14:textId="77777777" w:rsidR="00454D84" w:rsidRPr="002870DB" w:rsidRDefault="00454D84">
      <w:pPr>
        <w:pStyle w:val="ListParagraph"/>
        <w:numPr>
          <w:ilvl w:val="0"/>
          <w:numId w:val="31"/>
        </w:numPr>
        <w:rPr>
          <w:i/>
          <w:iCs/>
          <w:highlight w:val="lightGray"/>
        </w:rPr>
      </w:pPr>
      <w:r w:rsidRPr="002870DB">
        <w:rPr>
          <w:i/>
          <w:iCs/>
          <w:highlight w:val="lightGray"/>
        </w:rPr>
        <w:t>Electronic signature (recommended option):</w:t>
      </w:r>
    </w:p>
    <w:p w14:paraId="4DFB16FF" w14:textId="77777777" w:rsidR="00454D84" w:rsidRPr="002870DB" w:rsidRDefault="00454D84" w:rsidP="00454D84">
      <w:pPr>
        <w:rPr>
          <w:i/>
          <w:iCs/>
          <w:highlight w:val="lightGray"/>
        </w:rPr>
      </w:pPr>
    </w:p>
    <w:p w14:paraId="34AE105A" w14:textId="77777777" w:rsidR="00454D84" w:rsidRPr="002870DB" w:rsidRDefault="00454D84">
      <w:pPr>
        <w:rPr>
          <w:i/>
          <w:iCs/>
          <w:highlight w:val="lightGray"/>
        </w:rPr>
      </w:pPr>
      <w:r w:rsidRPr="002870DB">
        <w:rPr>
          <w:i/>
          <w:iCs/>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14B60CC3" w14:textId="77777777" w:rsidR="00454D84" w:rsidRPr="002870DB" w:rsidRDefault="00454D84" w:rsidP="00454D84">
      <w:pPr>
        <w:rPr>
          <w:i/>
          <w:iCs/>
          <w:highlight w:val="lightGray"/>
        </w:rPr>
      </w:pPr>
    </w:p>
    <w:p w14:paraId="271453EE" w14:textId="77777777" w:rsidR="00454D84" w:rsidRPr="002870DB" w:rsidRDefault="00454D84">
      <w:pPr>
        <w:rPr>
          <w:i/>
          <w:iCs/>
          <w:highlight w:val="lightGray"/>
        </w:rPr>
      </w:pPr>
      <w:r w:rsidRPr="002870DB">
        <w:rPr>
          <w:i/>
          <w:iCs/>
          <w:highlight w:val="lightGray"/>
        </w:rPr>
        <w:t>Before sending back your electronically signed document, please check the signature and validity of the certificate with one of the following tools:</w:t>
      </w:r>
    </w:p>
    <w:p w14:paraId="51E4A90D" w14:textId="77777777" w:rsidR="00454D84" w:rsidRPr="002870DB" w:rsidRDefault="00454D84">
      <w:pPr>
        <w:pStyle w:val="ListParagraph"/>
        <w:numPr>
          <w:ilvl w:val="0"/>
          <w:numId w:val="32"/>
        </w:numPr>
        <w:rPr>
          <w:i/>
          <w:iCs/>
          <w:highlight w:val="lightGray"/>
        </w:rPr>
      </w:pPr>
      <w:r w:rsidRPr="002870DB">
        <w:rPr>
          <w:i/>
          <w:iCs/>
          <w:highlight w:val="lightGray"/>
        </w:rPr>
        <w:t xml:space="preserve">DSS Demonstration validation tool available at </w:t>
      </w:r>
      <w:hyperlink r:id="rId12" w:history="1">
        <w:r w:rsidRPr="002870DB">
          <w:rPr>
            <w:highlight w:val="lightGray"/>
          </w:rPr>
          <w:t xml:space="preserve">https://ec.europa.eu/cefdigital/DSS/webapp-demo/validation </w:t>
        </w:r>
      </w:hyperlink>
      <w:r w:rsidRPr="002870DB">
        <w:rPr>
          <w:i/>
          <w:iCs/>
          <w:highlight w:val="lightGray"/>
        </w:rPr>
        <w:t>can help you check the validity of a certificate by indicating the number and type of valid signatures in a document.</w:t>
      </w:r>
    </w:p>
    <w:p w14:paraId="4C363E86" w14:textId="114D5DCB" w:rsidR="00454D84" w:rsidRPr="002870DB" w:rsidRDefault="00454D84" w:rsidP="00F556E0">
      <w:pPr>
        <w:pStyle w:val="ListParagraph"/>
        <w:numPr>
          <w:ilvl w:val="0"/>
          <w:numId w:val="32"/>
        </w:numPr>
        <w:rPr>
          <w:i/>
          <w:iCs/>
          <w:highlight w:val="lightGray"/>
        </w:rPr>
      </w:pPr>
      <w:r w:rsidRPr="002870DB">
        <w:rPr>
          <w:i/>
          <w:iCs/>
          <w:highlight w:val="lightGray"/>
        </w:rPr>
        <w:t xml:space="preserve">EU Trusted List Browser can be consulted in order to check whether the electronic signature provider and the trust service it provides are part of European Union Trusted List: </w:t>
      </w:r>
      <w:hyperlink r:id="rId13" w:anchor="/screen/home" w:history="1">
        <w:r w:rsidR="00F556E0" w:rsidRPr="00B16E8C">
          <w:rPr>
            <w:i/>
            <w:iCs/>
            <w:highlight w:val="lightGray"/>
          </w:rPr>
          <w:t>https://esignature.ec.europa.eu/efda/tl-browser/#/screen/home</w:t>
        </w:r>
      </w:hyperlink>
      <w:r w:rsidR="00F556E0">
        <w:t xml:space="preserve"> </w:t>
      </w:r>
    </w:p>
    <w:p w14:paraId="58097C9C" w14:textId="77777777" w:rsidR="00454D84" w:rsidRPr="002870DB" w:rsidRDefault="00454D84" w:rsidP="00454D84">
      <w:pPr>
        <w:rPr>
          <w:i/>
          <w:iCs/>
          <w:highlight w:val="lightGray"/>
        </w:rPr>
      </w:pPr>
    </w:p>
    <w:p w14:paraId="7EFE5604" w14:textId="77777777" w:rsidR="00454D84" w:rsidRPr="002870DB" w:rsidRDefault="00454D84">
      <w:pPr>
        <w:rPr>
          <w:i/>
          <w:iCs/>
          <w:highlight w:val="lightGray"/>
        </w:rPr>
      </w:pPr>
      <w:r w:rsidRPr="002870DB">
        <w:rPr>
          <w:i/>
          <w:iCs/>
          <w:highlight w:val="lightGray"/>
        </w:rPr>
        <w:t>To make sure you use a QES compliant to eIDAS Regulation, you need to check that both the service provider and the qualified certificate generation service used are included in the EU Trusted List Browser.</w:t>
      </w:r>
    </w:p>
    <w:p w14:paraId="7E36E67D" w14:textId="77777777" w:rsidR="00454D84" w:rsidRPr="002870DB" w:rsidRDefault="00454D84" w:rsidP="00454D84">
      <w:pPr>
        <w:rPr>
          <w:i/>
          <w:iCs/>
          <w:highlight w:val="lightGray"/>
        </w:rPr>
      </w:pPr>
    </w:p>
    <w:p w14:paraId="1B35402D" w14:textId="77777777" w:rsidR="00454D84" w:rsidRPr="002870DB" w:rsidRDefault="00454D84">
      <w:pPr>
        <w:pStyle w:val="ListParagraph"/>
        <w:numPr>
          <w:ilvl w:val="0"/>
          <w:numId w:val="31"/>
        </w:numPr>
        <w:rPr>
          <w:i/>
          <w:iCs/>
          <w:highlight w:val="lightGray"/>
        </w:rPr>
      </w:pPr>
      <w:r w:rsidRPr="002870DB">
        <w:rPr>
          <w:i/>
          <w:iCs/>
          <w:highlight w:val="lightGray"/>
        </w:rPr>
        <w:t>Handwritten signature:</w:t>
      </w:r>
    </w:p>
    <w:p w14:paraId="64EBAE13" w14:textId="77777777" w:rsidR="00454D84" w:rsidRPr="002870DB" w:rsidRDefault="00454D84" w:rsidP="00454D84">
      <w:pPr>
        <w:rPr>
          <w:i/>
          <w:iCs/>
          <w:highlight w:val="lightGray"/>
        </w:rPr>
      </w:pPr>
    </w:p>
    <w:p w14:paraId="6B4AD373" w14:textId="40400EE6" w:rsidR="00454D84" w:rsidRPr="006B2B45" w:rsidRDefault="00454D84" w:rsidP="004D4F4A">
      <w:pPr>
        <w:rPr>
          <w:i/>
          <w:iCs/>
          <w:highlight w:val="lightGray"/>
        </w:rPr>
      </w:pPr>
      <w:r w:rsidRPr="002870DB">
        <w:rPr>
          <w:i/>
          <w:iCs/>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sectPr w:rsidR="00454D84" w:rsidRPr="006B2B45" w:rsidSect="001D72E4">
      <w:headerReference w:type="default" r:id="rId14"/>
      <w:footerReference w:type="default" r:id="rId15"/>
      <w:headerReference w:type="first" r:id="rId16"/>
      <w:footerReference w:type="first" r:id="rId17"/>
      <w:pgSz w:w="11906" w:h="16838" w:code="9"/>
      <w:pgMar w:top="1134" w:right="1418" w:bottom="1134" w:left="1418"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A3CEB" w14:textId="77777777" w:rsidR="00636D99" w:rsidRDefault="00636D99">
      <w:r>
        <w:separator/>
      </w:r>
    </w:p>
  </w:endnote>
  <w:endnote w:type="continuationSeparator" w:id="0">
    <w:p w14:paraId="50F9BE60" w14:textId="77777777" w:rsidR="00636D99" w:rsidRDefault="00636D99">
      <w:r>
        <w:continuationSeparator/>
      </w:r>
    </w:p>
  </w:endnote>
  <w:endnote w:type="continuationNotice" w:id="1">
    <w:p w14:paraId="363D190F" w14:textId="77777777" w:rsidR="00636D99" w:rsidRDefault="00636D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6493805"/>
      <w:docPartObj>
        <w:docPartGallery w:val="Page Numbers (Bottom of Page)"/>
        <w:docPartUnique/>
      </w:docPartObj>
    </w:sdtPr>
    <w:sdtEndPr/>
    <w:sdtContent>
      <w:sdt>
        <w:sdtPr>
          <w:id w:val="-1769616900"/>
          <w:docPartObj>
            <w:docPartGallery w:val="Page Numbers (Top of Page)"/>
            <w:docPartUnique/>
          </w:docPartObj>
        </w:sdtPr>
        <w:sdtEndPr/>
        <w:sdtContent>
          <w:p w14:paraId="4139B679" w14:textId="2A1A5BC2" w:rsidR="00DB30C8" w:rsidRDefault="00DB30C8">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65B8CF84" w14:textId="03DFF153" w:rsidR="00585B73" w:rsidRPr="00637E2E" w:rsidRDefault="00585B73" w:rsidP="00637E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A7AE" w14:textId="70FD2B71" w:rsidR="00585B73" w:rsidRPr="00D6012C" w:rsidRDefault="00585B73">
    <w:pPr>
      <w:pStyle w:val="Footer"/>
      <w:jc w:val="right"/>
      <w:rPr>
        <w:sz w:val="20"/>
        <w:szCs w:val="20"/>
      </w:rPr>
    </w:pPr>
  </w:p>
  <w:p w14:paraId="247F4E4D" w14:textId="77777777" w:rsidR="00585B73" w:rsidRDefault="00585B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5E308" w14:textId="77777777" w:rsidR="00636D99" w:rsidRDefault="00636D99">
      <w:r>
        <w:separator/>
      </w:r>
    </w:p>
  </w:footnote>
  <w:footnote w:type="continuationSeparator" w:id="0">
    <w:p w14:paraId="66139E4D" w14:textId="77777777" w:rsidR="00636D99" w:rsidRDefault="00636D99">
      <w:r>
        <w:continuationSeparator/>
      </w:r>
    </w:p>
  </w:footnote>
  <w:footnote w:type="continuationNotice" w:id="1">
    <w:p w14:paraId="17732375" w14:textId="77777777" w:rsidR="00636D99" w:rsidRDefault="00636D99"/>
  </w:footnote>
  <w:footnote w:id="2">
    <w:p w14:paraId="61539AC3" w14:textId="46EF5ACC" w:rsidR="00585B73" w:rsidRPr="009857B0" w:rsidRDefault="00585B73">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3">
    <w:p w14:paraId="77A259E1" w14:textId="37F9C71D" w:rsidR="00585B73" w:rsidRPr="00BC7AF7" w:rsidRDefault="00585B73" w:rsidP="004C0A40">
      <w:pPr>
        <w:rPr>
          <w:spacing w:val="-3"/>
          <w:sz w:val="20"/>
          <w:szCs w:val="20"/>
          <w:lang w:val="en"/>
        </w:rPr>
      </w:pPr>
      <w:r w:rsidRPr="00BC7AF7">
        <w:rPr>
          <w:rStyle w:val="FootnoteReference"/>
          <w:sz w:val="20"/>
          <w:szCs w:val="20"/>
        </w:rPr>
        <w:footnoteRef/>
      </w:r>
      <w:r w:rsidRPr="00BC7AF7">
        <w:rPr>
          <w:sz w:val="20"/>
          <w:szCs w:val="20"/>
        </w:rPr>
        <w:t xml:space="preserve"> </w:t>
      </w:r>
      <w:r w:rsidRPr="00BC7AF7">
        <w:rPr>
          <w:spacing w:val="-3"/>
          <w:sz w:val="20"/>
          <w:szCs w:val="20"/>
          <w:lang w:val="en"/>
        </w:rPr>
        <w:t xml:space="preserve">An </w:t>
      </w:r>
      <w:r w:rsidRPr="00BC7AF7">
        <w:rPr>
          <w:b/>
          <w:spacing w:val="-3"/>
          <w:sz w:val="20"/>
          <w:szCs w:val="20"/>
          <w:lang w:val="en"/>
        </w:rPr>
        <w:t>“involved entity</w:t>
      </w:r>
      <w:r w:rsidRPr="00BC7AF7">
        <w:rPr>
          <w:spacing w:val="-3"/>
          <w:sz w:val="20"/>
          <w:szCs w:val="20"/>
          <w:lang w:val="en"/>
        </w:rPr>
        <w:t>” is each economic operator involved in the request to participate/tender. This includes the following four categories of economic operators:</w:t>
      </w:r>
    </w:p>
    <w:p w14:paraId="2A5F011B" w14:textId="797285D5" w:rsidR="00585B73" w:rsidRPr="00BC7AF7" w:rsidRDefault="00585B73" w:rsidP="004C0A40">
      <w:pPr>
        <w:pStyle w:val="ListParagraph"/>
        <w:numPr>
          <w:ilvl w:val="0"/>
          <w:numId w:val="52"/>
        </w:numPr>
        <w:contextualSpacing w:val="0"/>
        <w:jc w:val="both"/>
        <w:rPr>
          <w:spacing w:val="-3"/>
          <w:sz w:val="20"/>
          <w:szCs w:val="20"/>
          <w:lang w:val="en"/>
        </w:rPr>
      </w:pPr>
      <w:r w:rsidRPr="00BC7AF7">
        <w:rPr>
          <w:spacing w:val="-3"/>
          <w:sz w:val="20"/>
          <w:szCs w:val="20"/>
          <w:lang w:val="en"/>
        </w:rPr>
        <w:t xml:space="preserve">sole candidate/tenderer; </w:t>
      </w:r>
    </w:p>
    <w:p w14:paraId="19BA1FBC" w14:textId="0458761C" w:rsidR="00585B73" w:rsidRPr="00BC7AF7" w:rsidRDefault="00585B73" w:rsidP="004C0A40">
      <w:pPr>
        <w:pStyle w:val="ListParagraph"/>
        <w:numPr>
          <w:ilvl w:val="0"/>
          <w:numId w:val="52"/>
        </w:numPr>
        <w:spacing w:before="100" w:beforeAutospacing="1" w:after="100" w:afterAutospacing="1"/>
        <w:contextualSpacing w:val="0"/>
        <w:jc w:val="both"/>
        <w:rPr>
          <w:spacing w:val="-3"/>
          <w:sz w:val="20"/>
          <w:szCs w:val="20"/>
          <w:lang w:val="en"/>
        </w:rPr>
      </w:pPr>
      <w:r w:rsidRPr="00BC7AF7">
        <w:rPr>
          <w:spacing w:val="-3"/>
          <w:sz w:val="20"/>
          <w:szCs w:val="20"/>
          <w:lang w:val="en"/>
        </w:rPr>
        <w:t xml:space="preserve">group members (including group leader) in case of a joint request to participate/tender; </w:t>
      </w:r>
    </w:p>
    <w:p w14:paraId="1460283F" w14:textId="114CC700" w:rsidR="00585B73" w:rsidRPr="00BC7AF7" w:rsidRDefault="00585B73" w:rsidP="004C0A40">
      <w:pPr>
        <w:pStyle w:val="ListParagraph"/>
        <w:numPr>
          <w:ilvl w:val="0"/>
          <w:numId w:val="52"/>
        </w:numPr>
        <w:contextualSpacing w:val="0"/>
        <w:jc w:val="both"/>
        <w:rPr>
          <w:spacing w:val="-3"/>
          <w:sz w:val="20"/>
          <w:szCs w:val="20"/>
          <w:lang w:val="en"/>
        </w:rPr>
      </w:pPr>
      <w:r w:rsidRPr="00BC7AF7">
        <w:rPr>
          <w:spacing w:val="-3"/>
          <w:sz w:val="20"/>
          <w:szCs w:val="20"/>
          <w:lang w:val="en"/>
        </w:rPr>
        <w:t xml:space="preserve">identified subcontractors; and </w:t>
      </w:r>
    </w:p>
    <w:p w14:paraId="47F4AE29" w14:textId="50B7CA17" w:rsidR="00585B73" w:rsidRPr="00BC7AF7" w:rsidRDefault="00585B73" w:rsidP="004C0A40">
      <w:pPr>
        <w:pStyle w:val="ListParagraph"/>
        <w:numPr>
          <w:ilvl w:val="0"/>
          <w:numId w:val="52"/>
        </w:numPr>
        <w:contextualSpacing w:val="0"/>
        <w:jc w:val="both"/>
        <w:rPr>
          <w:spacing w:val="-3"/>
          <w:sz w:val="20"/>
          <w:szCs w:val="20"/>
          <w:lang w:val="en"/>
        </w:rPr>
      </w:pPr>
      <w:r w:rsidRPr="00BC7AF7">
        <w:rPr>
          <w:spacing w:val="-3"/>
          <w:sz w:val="20"/>
          <w:szCs w:val="20"/>
          <w:lang w:val="en"/>
        </w:rPr>
        <w:t>other entities (that are not subcontractors) on whose capacity the candidate/tenderer relies to fulfil the selection criteria.</w:t>
      </w:r>
    </w:p>
    <w:p w14:paraId="5BE9C146" w14:textId="10CA3A5B" w:rsidR="00585B73" w:rsidRPr="004C0A40" w:rsidRDefault="00585B73" w:rsidP="004C0A40">
      <w:pPr>
        <w:pStyle w:val="FootnoteText"/>
        <w:ind w:left="0" w:firstLine="0"/>
        <w:rPr>
          <w:lang w:val="en"/>
        </w:rPr>
      </w:pPr>
    </w:p>
  </w:footnote>
  <w:footnote w:id="4">
    <w:p w14:paraId="60E27032" w14:textId="05EBE0E1" w:rsidR="00585B73" w:rsidRPr="00295BCF" w:rsidRDefault="00585B73" w:rsidP="00295BCF">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5">
    <w:p w14:paraId="79038C83" w14:textId="46E5ADA1" w:rsidR="00585B73" w:rsidRPr="00EA6BA4" w:rsidRDefault="00585B73">
      <w:pPr>
        <w:pStyle w:val="FootnoteText"/>
      </w:pPr>
      <w:r w:rsidRPr="00BC7AF7">
        <w:rPr>
          <w:rStyle w:val="FootnoteReference"/>
        </w:rPr>
        <w:footnoteRef/>
      </w:r>
      <w:r w:rsidRPr="00BC7AF7">
        <w:t xml:space="preserve"> The same EU institution, agency, body or office.</w:t>
      </w:r>
    </w:p>
  </w:footnote>
  <w:footnote w:id="6">
    <w:p w14:paraId="691476B8" w14:textId="175A7801" w:rsidR="00585B73" w:rsidRPr="00EA6BA4" w:rsidRDefault="00585B73" w:rsidP="0073022B">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9F54" w14:textId="07EB2494" w:rsidR="00585B73" w:rsidRDefault="00977450" w:rsidP="00977450">
    <w:pPr>
      <w:tabs>
        <w:tab w:val="center" w:pos="4536"/>
        <w:tab w:val="right" w:pos="9072"/>
      </w:tabs>
      <w:jc w:val="right"/>
    </w:pPr>
    <w:r w:rsidRPr="00977450">
      <w:rPr>
        <w:sz w:val="20"/>
        <w:szCs w:val="20"/>
        <w:lang w:val="fr-BE"/>
      </w:rPr>
      <w:t>Version July 2022</w:t>
    </w:r>
    <w:r w:rsidR="00302D59">
      <w:rPr>
        <w:noProof/>
      </w:rPr>
      <w:drawing>
        <wp:anchor distT="0" distB="0" distL="114300" distR="114300" simplePos="0" relativeHeight="251659264" behindDoc="0" locked="0" layoutInCell="1" allowOverlap="1" wp14:anchorId="7EBA3DD3" wp14:editId="1EF1D0C4">
          <wp:simplePos x="0" y="0"/>
          <wp:positionH relativeFrom="column">
            <wp:posOffset>-85031</wp:posOffset>
          </wp:positionH>
          <wp:positionV relativeFrom="paragraph">
            <wp:posOffset>-201930</wp:posOffset>
          </wp:positionV>
          <wp:extent cx="508635" cy="462915"/>
          <wp:effectExtent l="0" t="0" r="5715" b="0"/>
          <wp:wrapThrough wrapText="bothSides">
            <wp:wrapPolygon edited="0">
              <wp:start x="0" y="0"/>
              <wp:lineTo x="0" y="20444"/>
              <wp:lineTo x="21034" y="20444"/>
              <wp:lineTo x="2103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8635" cy="46291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48F6" w14:textId="24A0B937" w:rsidR="00585B73" w:rsidRPr="00370A7F" w:rsidRDefault="00585B73">
    <w:pPr>
      <w:pStyle w:val="Header"/>
      <w:jc w:val="right"/>
      <w:rPr>
        <w:sz w:val="20"/>
        <w:szCs w:val="20"/>
        <w:lang w:val="fr-BE"/>
      </w:rPr>
    </w:pPr>
    <w:r w:rsidRPr="00897E28">
      <w:rPr>
        <w:sz w:val="20"/>
        <w:szCs w:val="20"/>
        <w:lang w:val="fr-BE"/>
      </w:rPr>
      <w:t xml:space="preserve">Version </w:t>
    </w:r>
    <w:r>
      <w:rPr>
        <w:sz w:val="20"/>
        <w:szCs w:val="20"/>
        <w:lang w:val="fr-BE"/>
      </w:rPr>
      <w:t>July</w:t>
    </w:r>
    <w:r w:rsidRPr="00897E28">
      <w:rPr>
        <w:sz w:val="20"/>
        <w:szCs w:val="20"/>
        <w:lang w:val="fr-BE"/>
      </w:rPr>
      <w:t xml:space="preserve"> 202</w:t>
    </w:r>
    <w:r>
      <w:rPr>
        <w:sz w:val="20"/>
        <w:szCs w:val="20"/>
        <w:lang w:val="fr-BE"/>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1422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50BA7"/>
    <w:multiLevelType w:val="hybridMultilevel"/>
    <w:tmpl w:val="55D8A23E"/>
    <w:lvl w:ilvl="0" w:tplc="7E3C3E1C">
      <w:start w:val="9"/>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720F62"/>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FE02A3"/>
    <w:multiLevelType w:val="hybridMultilevel"/>
    <w:tmpl w:val="C1F21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927570"/>
    <w:multiLevelType w:val="hybridMultilevel"/>
    <w:tmpl w:val="52EE04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21934A21"/>
    <w:multiLevelType w:val="hybridMultilevel"/>
    <w:tmpl w:val="85467836"/>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3"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4"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7" w15:restartNumberingAfterBreak="0">
    <w:nsid w:val="2F811C4D"/>
    <w:multiLevelType w:val="hybridMultilevel"/>
    <w:tmpl w:val="E2546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181130"/>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3143F1"/>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2"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3" w15:restartNumberingAfterBreak="0">
    <w:nsid w:val="3D466E6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E7C5D75"/>
    <w:multiLevelType w:val="hybridMultilevel"/>
    <w:tmpl w:val="A53A191E"/>
    <w:lvl w:ilvl="0" w:tplc="F15CDC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6" w15:restartNumberingAfterBreak="0">
    <w:nsid w:val="43013634"/>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7" w15:restartNumberingAfterBreak="0">
    <w:nsid w:val="48A537A3"/>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A4E63A9"/>
    <w:multiLevelType w:val="multilevel"/>
    <w:tmpl w:val="F9AE2018"/>
    <w:lvl w:ilvl="0">
      <w:start w:val="2"/>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4AFE27E8"/>
    <w:multiLevelType w:val="hybridMultilevel"/>
    <w:tmpl w:val="227C38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B6355C0"/>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3842BB4"/>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E57701D"/>
    <w:multiLevelType w:val="hybridMultilevel"/>
    <w:tmpl w:val="D20E0F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37"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8"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871164D"/>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4"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45"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6624C6A"/>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46"/>
  </w:num>
  <w:num w:numId="2">
    <w:abstractNumId w:val="0"/>
  </w:num>
  <w:num w:numId="3">
    <w:abstractNumId w:val="37"/>
  </w:num>
  <w:num w:numId="4">
    <w:abstractNumId w:val="6"/>
  </w:num>
  <w:num w:numId="5">
    <w:abstractNumId w:val="35"/>
  </w:num>
  <w:num w:numId="6">
    <w:abstractNumId w:val="20"/>
  </w:num>
  <w:num w:numId="7">
    <w:abstractNumId w:val="51"/>
  </w:num>
  <w:num w:numId="8">
    <w:abstractNumId w:val="36"/>
  </w:num>
  <w:num w:numId="9">
    <w:abstractNumId w:val="15"/>
  </w:num>
  <w:num w:numId="10">
    <w:abstractNumId w:val="12"/>
  </w:num>
  <w:num w:numId="11">
    <w:abstractNumId w:val="2"/>
  </w:num>
  <w:num w:numId="12">
    <w:abstractNumId w:val="44"/>
  </w:num>
  <w:num w:numId="13">
    <w:abstractNumId w:val="50"/>
  </w:num>
  <w:num w:numId="14">
    <w:abstractNumId w:val="42"/>
  </w:num>
  <w:num w:numId="15">
    <w:abstractNumId w:val="14"/>
  </w:num>
  <w:num w:numId="16">
    <w:abstractNumId w:val="43"/>
  </w:num>
  <w:num w:numId="17">
    <w:abstractNumId w:val="16"/>
  </w:num>
  <w:num w:numId="18">
    <w:abstractNumId w:val="1"/>
  </w:num>
  <w:num w:numId="19">
    <w:abstractNumId w:val="3"/>
  </w:num>
  <w:num w:numId="20">
    <w:abstractNumId w:val="40"/>
  </w:num>
  <w:num w:numId="21">
    <w:abstractNumId w:val="49"/>
  </w:num>
  <w:num w:numId="22">
    <w:abstractNumId w:val="34"/>
  </w:num>
  <w:num w:numId="23">
    <w:abstractNumId w:val="47"/>
  </w:num>
  <w:num w:numId="24">
    <w:abstractNumId w:val="31"/>
  </w:num>
  <w:num w:numId="25">
    <w:abstractNumId w:val="11"/>
  </w:num>
  <w:num w:numId="26">
    <w:abstractNumId w:val="25"/>
  </w:num>
  <w:num w:numId="27">
    <w:abstractNumId w:val="22"/>
  </w:num>
  <w:num w:numId="28">
    <w:abstractNumId w:val="13"/>
  </w:num>
  <w:num w:numId="29">
    <w:abstractNumId w:val="39"/>
  </w:num>
  <w:num w:numId="30">
    <w:abstractNumId w:val="45"/>
  </w:num>
  <w:num w:numId="31">
    <w:abstractNumId w:val="38"/>
  </w:num>
  <w:num w:numId="32">
    <w:abstractNumId w:val="41"/>
  </w:num>
  <w:num w:numId="33">
    <w:abstractNumId w:val="23"/>
  </w:num>
  <w:num w:numId="34">
    <w:abstractNumId w:val="10"/>
  </w:num>
  <w:num w:numId="35">
    <w:abstractNumId w:val="19"/>
  </w:num>
  <w:num w:numId="36">
    <w:abstractNumId w:val="4"/>
  </w:num>
  <w:num w:numId="37">
    <w:abstractNumId w:val="8"/>
  </w:num>
  <w:num w:numId="38">
    <w:abstractNumId w:val="5"/>
  </w:num>
  <w:num w:numId="39">
    <w:abstractNumId w:val="24"/>
  </w:num>
  <w:num w:numId="40">
    <w:abstractNumId w:val="29"/>
  </w:num>
  <w:num w:numId="41">
    <w:abstractNumId w:val="9"/>
  </w:num>
  <w:num w:numId="42">
    <w:abstractNumId w:val="32"/>
    <w:lvlOverride w:ilvl="0">
      <w:startOverride w:val="1"/>
    </w:lvlOverride>
    <w:lvlOverride w:ilvl="1"/>
    <w:lvlOverride w:ilvl="2"/>
    <w:lvlOverride w:ilvl="3"/>
    <w:lvlOverride w:ilvl="4"/>
    <w:lvlOverride w:ilvl="5"/>
    <w:lvlOverride w:ilvl="6"/>
    <w:lvlOverride w:ilvl="7"/>
    <w:lvlOverride w:ilvl="8"/>
  </w:num>
  <w:num w:numId="43">
    <w:abstractNumId w:val="28"/>
    <w:lvlOverride w:ilvl="0">
      <w:startOverride w:val="2"/>
    </w:lvlOverride>
    <w:lvlOverride w:ilvl="1"/>
    <w:lvlOverride w:ilvl="2"/>
    <w:lvlOverride w:ilvl="3"/>
    <w:lvlOverride w:ilvl="4"/>
    <w:lvlOverride w:ilvl="5"/>
    <w:lvlOverride w:ilvl="6"/>
    <w:lvlOverride w:ilvl="7"/>
    <w:lvlOverride w:ilvl="8"/>
  </w:num>
  <w:num w:numId="44">
    <w:abstractNumId w:val="30"/>
  </w:num>
  <w:num w:numId="45">
    <w:abstractNumId w:val="48"/>
  </w:num>
  <w:num w:numId="46">
    <w:abstractNumId w:val="17"/>
  </w:num>
  <w:num w:numId="47">
    <w:abstractNumId w:val="18"/>
  </w:num>
  <w:num w:numId="48">
    <w:abstractNumId w:val="27"/>
  </w:num>
  <w:num w:numId="49">
    <w:abstractNumId w:val="21"/>
  </w:num>
  <w:num w:numId="50">
    <w:abstractNumId w:val="26"/>
  </w:num>
  <w:num w:numId="51">
    <w:abstractNumId w:val="7"/>
  </w:num>
  <w:num w:numId="52">
    <w:abstractNumId w:val="33"/>
  </w:num>
  <w:num w:numId="53">
    <w:abstractNumId w:val="18"/>
    <w:lvlOverride w:ilvl="0">
      <w:startOverride w:val="1"/>
    </w:lvlOverride>
    <w:lvlOverride w:ilvl="1"/>
    <w:lvlOverride w:ilvl="2"/>
    <w:lvlOverride w:ilvl="3"/>
    <w:lvlOverride w:ilvl="4"/>
    <w:lvlOverride w:ilvl="5"/>
    <w:lvlOverride w:ilvl="6"/>
    <w:lvlOverride w:ilvl="7"/>
    <w:lvlOverride w:ilvl="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A410F"/>
    <w:rsid w:val="000000DA"/>
    <w:rsid w:val="000001AD"/>
    <w:rsid w:val="00000451"/>
    <w:rsid w:val="00000D90"/>
    <w:rsid w:val="00011D8F"/>
    <w:rsid w:val="000134F6"/>
    <w:rsid w:val="00015453"/>
    <w:rsid w:val="0003236B"/>
    <w:rsid w:val="00044C7D"/>
    <w:rsid w:val="00055F7F"/>
    <w:rsid w:val="00057312"/>
    <w:rsid w:val="00060716"/>
    <w:rsid w:val="00064BE7"/>
    <w:rsid w:val="00072088"/>
    <w:rsid w:val="00074059"/>
    <w:rsid w:val="000853F7"/>
    <w:rsid w:val="00086029"/>
    <w:rsid w:val="00086A53"/>
    <w:rsid w:val="000A49B6"/>
    <w:rsid w:val="000A6F71"/>
    <w:rsid w:val="000B1CF8"/>
    <w:rsid w:val="000B2CF0"/>
    <w:rsid w:val="000B34D3"/>
    <w:rsid w:val="000B752C"/>
    <w:rsid w:val="000C2EE8"/>
    <w:rsid w:val="000C3409"/>
    <w:rsid w:val="000C3A13"/>
    <w:rsid w:val="000C68B3"/>
    <w:rsid w:val="000C6B51"/>
    <w:rsid w:val="000D27F5"/>
    <w:rsid w:val="000D41F1"/>
    <w:rsid w:val="000D5F0F"/>
    <w:rsid w:val="000E2E14"/>
    <w:rsid w:val="000E6D3C"/>
    <w:rsid w:val="000F3EF8"/>
    <w:rsid w:val="000F40A3"/>
    <w:rsid w:val="000F5F4E"/>
    <w:rsid w:val="000F6EA2"/>
    <w:rsid w:val="00100A54"/>
    <w:rsid w:val="0010150F"/>
    <w:rsid w:val="0010484E"/>
    <w:rsid w:val="00105C02"/>
    <w:rsid w:val="0011021A"/>
    <w:rsid w:val="00110C98"/>
    <w:rsid w:val="00113FC7"/>
    <w:rsid w:val="0011512C"/>
    <w:rsid w:val="0011661C"/>
    <w:rsid w:val="00116FF1"/>
    <w:rsid w:val="00121829"/>
    <w:rsid w:val="001228C9"/>
    <w:rsid w:val="0012614D"/>
    <w:rsid w:val="0013073C"/>
    <w:rsid w:val="00131972"/>
    <w:rsid w:val="00133437"/>
    <w:rsid w:val="00134415"/>
    <w:rsid w:val="001536C7"/>
    <w:rsid w:val="00154CF6"/>
    <w:rsid w:val="00156071"/>
    <w:rsid w:val="001564B0"/>
    <w:rsid w:val="001633A3"/>
    <w:rsid w:val="00170A83"/>
    <w:rsid w:val="00171B85"/>
    <w:rsid w:val="001751BC"/>
    <w:rsid w:val="00180151"/>
    <w:rsid w:val="00182B46"/>
    <w:rsid w:val="00184B3F"/>
    <w:rsid w:val="001A2EAD"/>
    <w:rsid w:val="001A6E91"/>
    <w:rsid w:val="001A7789"/>
    <w:rsid w:val="001B17EB"/>
    <w:rsid w:val="001B3771"/>
    <w:rsid w:val="001B5619"/>
    <w:rsid w:val="001C14D3"/>
    <w:rsid w:val="001C31D5"/>
    <w:rsid w:val="001C4F29"/>
    <w:rsid w:val="001C5CDF"/>
    <w:rsid w:val="001D72E4"/>
    <w:rsid w:val="001E0D73"/>
    <w:rsid w:val="001E25F2"/>
    <w:rsid w:val="001E33AE"/>
    <w:rsid w:val="001F135A"/>
    <w:rsid w:val="001F4321"/>
    <w:rsid w:val="0020178D"/>
    <w:rsid w:val="00204059"/>
    <w:rsid w:val="002071B5"/>
    <w:rsid w:val="00210CBD"/>
    <w:rsid w:val="002121C3"/>
    <w:rsid w:val="0021259E"/>
    <w:rsid w:val="00214D18"/>
    <w:rsid w:val="002151DC"/>
    <w:rsid w:val="0021695B"/>
    <w:rsid w:val="0022078F"/>
    <w:rsid w:val="00221F81"/>
    <w:rsid w:val="0022226B"/>
    <w:rsid w:val="00222C6A"/>
    <w:rsid w:val="0022529D"/>
    <w:rsid w:val="00227415"/>
    <w:rsid w:val="00230ACC"/>
    <w:rsid w:val="00235961"/>
    <w:rsid w:val="0024225B"/>
    <w:rsid w:val="00250E38"/>
    <w:rsid w:val="00251321"/>
    <w:rsid w:val="002523BC"/>
    <w:rsid w:val="002610C3"/>
    <w:rsid w:val="00265657"/>
    <w:rsid w:val="00267A4E"/>
    <w:rsid w:val="00267DD7"/>
    <w:rsid w:val="00272C76"/>
    <w:rsid w:val="002737A5"/>
    <w:rsid w:val="00276307"/>
    <w:rsid w:val="002775C9"/>
    <w:rsid w:val="00282169"/>
    <w:rsid w:val="002870DB"/>
    <w:rsid w:val="00292B05"/>
    <w:rsid w:val="002938BC"/>
    <w:rsid w:val="00293915"/>
    <w:rsid w:val="00295526"/>
    <w:rsid w:val="00295BCF"/>
    <w:rsid w:val="00295EA5"/>
    <w:rsid w:val="002966E6"/>
    <w:rsid w:val="002A09B7"/>
    <w:rsid w:val="002A328B"/>
    <w:rsid w:val="002B27B2"/>
    <w:rsid w:val="002B2ABE"/>
    <w:rsid w:val="002B54BD"/>
    <w:rsid w:val="002B5569"/>
    <w:rsid w:val="002B7336"/>
    <w:rsid w:val="002C1324"/>
    <w:rsid w:val="002C56EC"/>
    <w:rsid w:val="002C76EE"/>
    <w:rsid w:val="002D7022"/>
    <w:rsid w:val="002E016A"/>
    <w:rsid w:val="002E3945"/>
    <w:rsid w:val="002E4DDF"/>
    <w:rsid w:val="002F0D05"/>
    <w:rsid w:val="002F6C60"/>
    <w:rsid w:val="00300E03"/>
    <w:rsid w:val="00302D59"/>
    <w:rsid w:val="0030486A"/>
    <w:rsid w:val="00304E61"/>
    <w:rsid w:val="003154CD"/>
    <w:rsid w:val="00316C13"/>
    <w:rsid w:val="00321B2B"/>
    <w:rsid w:val="00325E5A"/>
    <w:rsid w:val="00327EBE"/>
    <w:rsid w:val="00332821"/>
    <w:rsid w:val="00333F36"/>
    <w:rsid w:val="0033485A"/>
    <w:rsid w:val="0033520A"/>
    <w:rsid w:val="00340E14"/>
    <w:rsid w:val="00343F23"/>
    <w:rsid w:val="003443FA"/>
    <w:rsid w:val="00354B2E"/>
    <w:rsid w:val="00357A64"/>
    <w:rsid w:val="00357CC2"/>
    <w:rsid w:val="003606C5"/>
    <w:rsid w:val="00360DC9"/>
    <w:rsid w:val="00360EF5"/>
    <w:rsid w:val="00366D34"/>
    <w:rsid w:val="00366F7A"/>
    <w:rsid w:val="00366FB4"/>
    <w:rsid w:val="00370A7F"/>
    <w:rsid w:val="0037368F"/>
    <w:rsid w:val="003738BE"/>
    <w:rsid w:val="003761DA"/>
    <w:rsid w:val="00376A09"/>
    <w:rsid w:val="0038404C"/>
    <w:rsid w:val="00384EE5"/>
    <w:rsid w:val="003865BE"/>
    <w:rsid w:val="0039104C"/>
    <w:rsid w:val="0039595B"/>
    <w:rsid w:val="003974B8"/>
    <w:rsid w:val="003A427B"/>
    <w:rsid w:val="003A74F8"/>
    <w:rsid w:val="003B3A9F"/>
    <w:rsid w:val="003B478B"/>
    <w:rsid w:val="003B63B8"/>
    <w:rsid w:val="003B6ACF"/>
    <w:rsid w:val="003B7314"/>
    <w:rsid w:val="003C6B78"/>
    <w:rsid w:val="003C7E81"/>
    <w:rsid w:val="003D0FB8"/>
    <w:rsid w:val="003E2874"/>
    <w:rsid w:val="003E287A"/>
    <w:rsid w:val="003E38BD"/>
    <w:rsid w:val="003E3BA0"/>
    <w:rsid w:val="003E4DCC"/>
    <w:rsid w:val="003E5E5C"/>
    <w:rsid w:val="003E77E7"/>
    <w:rsid w:val="003F19C9"/>
    <w:rsid w:val="003F57E2"/>
    <w:rsid w:val="003F754E"/>
    <w:rsid w:val="004025EE"/>
    <w:rsid w:val="0040714B"/>
    <w:rsid w:val="00410AC2"/>
    <w:rsid w:val="004123FC"/>
    <w:rsid w:val="00413D8C"/>
    <w:rsid w:val="00420D17"/>
    <w:rsid w:val="00421C45"/>
    <w:rsid w:val="00422300"/>
    <w:rsid w:val="0042262A"/>
    <w:rsid w:val="00424EC0"/>
    <w:rsid w:val="00425174"/>
    <w:rsid w:val="00433BAA"/>
    <w:rsid w:val="00436C93"/>
    <w:rsid w:val="00437501"/>
    <w:rsid w:val="00452C5D"/>
    <w:rsid w:val="00454D84"/>
    <w:rsid w:val="0046077A"/>
    <w:rsid w:val="004613D0"/>
    <w:rsid w:val="00464D85"/>
    <w:rsid w:val="00466AA5"/>
    <w:rsid w:val="00470C58"/>
    <w:rsid w:val="00471EE9"/>
    <w:rsid w:val="00472347"/>
    <w:rsid w:val="004729C1"/>
    <w:rsid w:val="004764EF"/>
    <w:rsid w:val="00476C53"/>
    <w:rsid w:val="00485E7A"/>
    <w:rsid w:val="00493426"/>
    <w:rsid w:val="004949D8"/>
    <w:rsid w:val="004A028F"/>
    <w:rsid w:val="004A29F9"/>
    <w:rsid w:val="004A3BDB"/>
    <w:rsid w:val="004A4B4A"/>
    <w:rsid w:val="004B187F"/>
    <w:rsid w:val="004B1983"/>
    <w:rsid w:val="004B29AF"/>
    <w:rsid w:val="004B378B"/>
    <w:rsid w:val="004B6D81"/>
    <w:rsid w:val="004C0625"/>
    <w:rsid w:val="004C0A40"/>
    <w:rsid w:val="004C299D"/>
    <w:rsid w:val="004C6421"/>
    <w:rsid w:val="004D1B9D"/>
    <w:rsid w:val="004D4F4A"/>
    <w:rsid w:val="004D4F81"/>
    <w:rsid w:val="004E37B5"/>
    <w:rsid w:val="004F1231"/>
    <w:rsid w:val="004F1BC6"/>
    <w:rsid w:val="004F6CB7"/>
    <w:rsid w:val="00500D57"/>
    <w:rsid w:val="0050151E"/>
    <w:rsid w:val="00501E73"/>
    <w:rsid w:val="0050320D"/>
    <w:rsid w:val="005059D9"/>
    <w:rsid w:val="005063A7"/>
    <w:rsid w:val="00506A50"/>
    <w:rsid w:val="00510EC4"/>
    <w:rsid w:val="00513ABB"/>
    <w:rsid w:val="00515050"/>
    <w:rsid w:val="00515AA9"/>
    <w:rsid w:val="005172C9"/>
    <w:rsid w:val="00522736"/>
    <w:rsid w:val="005270E3"/>
    <w:rsid w:val="00527DEE"/>
    <w:rsid w:val="0053408E"/>
    <w:rsid w:val="00536C37"/>
    <w:rsid w:val="0054381F"/>
    <w:rsid w:val="00552F34"/>
    <w:rsid w:val="00556732"/>
    <w:rsid w:val="00556DCA"/>
    <w:rsid w:val="005609A4"/>
    <w:rsid w:val="00564AE3"/>
    <w:rsid w:val="00564B62"/>
    <w:rsid w:val="0056736F"/>
    <w:rsid w:val="00567B22"/>
    <w:rsid w:val="00570865"/>
    <w:rsid w:val="005714FF"/>
    <w:rsid w:val="00573FB6"/>
    <w:rsid w:val="00574A92"/>
    <w:rsid w:val="00580FC7"/>
    <w:rsid w:val="00583379"/>
    <w:rsid w:val="00585B73"/>
    <w:rsid w:val="00590E7C"/>
    <w:rsid w:val="005956FE"/>
    <w:rsid w:val="00597891"/>
    <w:rsid w:val="005A1212"/>
    <w:rsid w:val="005A24DC"/>
    <w:rsid w:val="005A61AD"/>
    <w:rsid w:val="005B1333"/>
    <w:rsid w:val="005B251C"/>
    <w:rsid w:val="005B4A26"/>
    <w:rsid w:val="005C0A32"/>
    <w:rsid w:val="005C13BA"/>
    <w:rsid w:val="005C6293"/>
    <w:rsid w:val="005D1A03"/>
    <w:rsid w:val="005E41BC"/>
    <w:rsid w:val="005E4D86"/>
    <w:rsid w:val="005E5268"/>
    <w:rsid w:val="005F261A"/>
    <w:rsid w:val="005F52D2"/>
    <w:rsid w:val="005F6BD8"/>
    <w:rsid w:val="005F7C69"/>
    <w:rsid w:val="006020BD"/>
    <w:rsid w:val="00602579"/>
    <w:rsid w:val="006110CC"/>
    <w:rsid w:val="00611297"/>
    <w:rsid w:val="00614140"/>
    <w:rsid w:val="00616BD5"/>
    <w:rsid w:val="00617208"/>
    <w:rsid w:val="00621DE1"/>
    <w:rsid w:val="006272C0"/>
    <w:rsid w:val="00633318"/>
    <w:rsid w:val="00634BA0"/>
    <w:rsid w:val="00636D99"/>
    <w:rsid w:val="0063730B"/>
    <w:rsid w:val="00637E2E"/>
    <w:rsid w:val="0064570E"/>
    <w:rsid w:val="0064756C"/>
    <w:rsid w:val="006477E8"/>
    <w:rsid w:val="006572BD"/>
    <w:rsid w:val="00662904"/>
    <w:rsid w:val="00663A7D"/>
    <w:rsid w:val="00664C39"/>
    <w:rsid w:val="00670A9C"/>
    <w:rsid w:val="00670F39"/>
    <w:rsid w:val="00672EE1"/>
    <w:rsid w:val="00681FBB"/>
    <w:rsid w:val="00682AA9"/>
    <w:rsid w:val="00693DC0"/>
    <w:rsid w:val="006950F4"/>
    <w:rsid w:val="00695D93"/>
    <w:rsid w:val="006A5BCA"/>
    <w:rsid w:val="006A6686"/>
    <w:rsid w:val="006A9829"/>
    <w:rsid w:val="006B0A89"/>
    <w:rsid w:val="006B218F"/>
    <w:rsid w:val="006B2B45"/>
    <w:rsid w:val="006B6432"/>
    <w:rsid w:val="006B67AB"/>
    <w:rsid w:val="006B7C44"/>
    <w:rsid w:val="006C5B50"/>
    <w:rsid w:val="006C5DA3"/>
    <w:rsid w:val="006C6DFD"/>
    <w:rsid w:val="006C769B"/>
    <w:rsid w:val="006D6FF6"/>
    <w:rsid w:val="006D7E98"/>
    <w:rsid w:val="006E113F"/>
    <w:rsid w:val="006E194A"/>
    <w:rsid w:val="006E23B3"/>
    <w:rsid w:val="006E4EEC"/>
    <w:rsid w:val="006E74D1"/>
    <w:rsid w:val="006E7570"/>
    <w:rsid w:val="006E77EC"/>
    <w:rsid w:val="006F1816"/>
    <w:rsid w:val="006F1D5B"/>
    <w:rsid w:val="006F2DF6"/>
    <w:rsid w:val="006F3E23"/>
    <w:rsid w:val="00702372"/>
    <w:rsid w:val="00702F82"/>
    <w:rsid w:val="00707B0B"/>
    <w:rsid w:val="007105F4"/>
    <w:rsid w:val="007117FE"/>
    <w:rsid w:val="00713443"/>
    <w:rsid w:val="007140ED"/>
    <w:rsid w:val="00714E44"/>
    <w:rsid w:val="00716B55"/>
    <w:rsid w:val="00721D13"/>
    <w:rsid w:val="00723411"/>
    <w:rsid w:val="00724277"/>
    <w:rsid w:val="00727772"/>
    <w:rsid w:val="0073022B"/>
    <w:rsid w:val="00730771"/>
    <w:rsid w:val="0073298A"/>
    <w:rsid w:val="00735919"/>
    <w:rsid w:val="00742800"/>
    <w:rsid w:val="00745F0E"/>
    <w:rsid w:val="00751299"/>
    <w:rsid w:val="00753333"/>
    <w:rsid w:val="007633B2"/>
    <w:rsid w:val="00765179"/>
    <w:rsid w:val="007728DC"/>
    <w:rsid w:val="00772FA4"/>
    <w:rsid w:val="007740A0"/>
    <w:rsid w:val="007801E8"/>
    <w:rsid w:val="00784F6C"/>
    <w:rsid w:val="00790775"/>
    <w:rsid w:val="00793524"/>
    <w:rsid w:val="00795046"/>
    <w:rsid w:val="00797829"/>
    <w:rsid w:val="007A707B"/>
    <w:rsid w:val="007B5739"/>
    <w:rsid w:val="007C0017"/>
    <w:rsid w:val="007C0129"/>
    <w:rsid w:val="007C10CF"/>
    <w:rsid w:val="007C1171"/>
    <w:rsid w:val="007C152E"/>
    <w:rsid w:val="007C384B"/>
    <w:rsid w:val="007C6650"/>
    <w:rsid w:val="007D015B"/>
    <w:rsid w:val="007D3A16"/>
    <w:rsid w:val="007D7A5F"/>
    <w:rsid w:val="007E0722"/>
    <w:rsid w:val="007E18C5"/>
    <w:rsid w:val="007E2381"/>
    <w:rsid w:val="007E4ECC"/>
    <w:rsid w:val="007E7A77"/>
    <w:rsid w:val="007E7AAC"/>
    <w:rsid w:val="007E7E43"/>
    <w:rsid w:val="007F3628"/>
    <w:rsid w:val="007F7A4B"/>
    <w:rsid w:val="00801748"/>
    <w:rsid w:val="008032F0"/>
    <w:rsid w:val="0080510F"/>
    <w:rsid w:val="008054F1"/>
    <w:rsid w:val="0080588E"/>
    <w:rsid w:val="00810432"/>
    <w:rsid w:val="00815C3A"/>
    <w:rsid w:val="008243B1"/>
    <w:rsid w:val="00827F90"/>
    <w:rsid w:val="00835E88"/>
    <w:rsid w:val="0084444D"/>
    <w:rsid w:val="00844FAA"/>
    <w:rsid w:val="00845AA5"/>
    <w:rsid w:val="00850397"/>
    <w:rsid w:val="00855A0B"/>
    <w:rsid w:val="00863E25"/>
    <w:rsid w:val="008652A3"/>
    <w:rsid w:val="00870C14"/>
    <w:rsid w:val="00874F07"/>
    <w:rsid w:val="00876E1A"/>
    <w:rsid w:val="00884335"/>
    <w:rsid w:val="00890B0C"/>
    <w:rsid w:val="008914D7"/>
    <w:rsid w:val="00891643"/>
    <w:rsid w:val="00892BCE"/>
    <w:rsid w:val="00892E1A"/>
    <w:rsid w:val="008961EC"/>
    <w:rsid w:val="008964D0"/>
    <w:rsid w:val="00897553"/>
    <w:rsid w:val="00897E28"/>
    <w:rsid w:val="008B1377"/>
    <w:rsid w:val="008B35EE"/>
    <w:rsid w:val="008B3BF6"/>
    <w:rsid w:val="008B6FD1"/>
    <w:rsid w:val="008B7930"/>
    <w:rsid w:val="008C034B"/>
    <w:rsid w:val="008C4A00"/>
    <w:rsid w:val="008C5868"/>
    <w:rsid w:val="008D4B72"/>
    <w:rsid w:val="008D4EA6"/>
    <w:rsid w:val="008E37E8"/>
    <w:rsid w:val="008E44D3"/>
    <w:rsid w:val="008E4EBD"/>
    <w:rsid w:val="008E660F"/>
    <w:rsid w:val="008F594B"/>
    <w:rsid w:val="00900331"/>
    <w:rsid w:val="00900D94"/>
    <w:rsid w:val="0090324A"/>
    <w:rsid w:val="00911FA8"/>
    <w:rsid w:val="009120DD"/>
    <w:rsid w:val="009134A2"/>
    <w:rsid w:val="00920214"/>
    <w:rsid w:val="0092592E"/>
    <w:rsid w:val="009361C3"/>
    <w:rsid w:val="0093667C"/>
    <w:rsid w:val="00936963"/>
    <w:rsid w:val="009402EB"/>
    <w:rsid w:val="00947AEE"/>
    <w:rsid w:val="00951A6D"/>
    <w:rsid w:val="00952EBA"/>
    <w:rsid w:val="00954EF6"/>
    <w:rsid w:val="0095531E"/>
    <w:rsid w:val="00956F6C"/>
    <w:rsid w:val="00965CAC"/>
    <w:rsid w:val="009665EA"/>
    <w:rsid w:val="00966A9B"/>
    <w:rsid w:val="00967DB8"/>
    <w:rsid w:val="00972619"/>
    <w:rsid w:val="00973B89"/>
    <w:rsid w:val="00973BB9"/>
    <w:rsid w:val="009740F9"/>
    <w:rsid w:val="00975353"/>
    <w:rsid w:val="009765C0"/>
    <w:rsid w:val="00977450"/>
    <w:rsid w:val="00977B4E"/>
    <w:rsid w:val="009851F7"/>
    <w:rsid w:val="009857B0"/>
    <w:rsid w:val="00985E31"/>
    <w:rsid w:val="009865C3"/>
    <w:rsid w:val="0099186F"/>
    <w:rsid w:val="00995B35"/>
    <w:rsid w:val="00995CB6"/>
    <w:rsid w:val="00996C0C"/>
    <w:rsid w:val="009A04A8"/>
    <w:rsid w:val="009A176C"/>
    <w:rsid w:val="009A1991"/>
    <w:rsid w:val="009A2A7F"/>
    <w:rsid w:val="009A5642"/>
    <w:rsid w:val="009A65EB"/>
    <w:rsid w:val="009C5D83"/>
    <w:rsid w:val="009D19B9"/>
    <w:rsid w:val="009D3AD3"/>
    <w:rsid w:val="009E0343"/>
    <w:rsid w:val="009F09C3"/>
    <w:rsid w:val="009F150C"/>
    <w:rsid w:val="009F5E6E"/>
    <w:rsid w:val="009F6C7B"/>
    <w:rsid w:val="00A25C17"/>
    <w:rsid w:val="00A278B9"/>
    <w:rsid w:val="00A40405"/>
    <w:rsid w:val="00A404AF"/>
    <w:rsid w:val="00A4226B"/>
    <w:rsid w:val="00A4390C"/>
    <w:rsid w:val="00A45679"/>
    <w:rsid w:val="00A46F60"/>
    <w:rsid w:val="00A52221"/>
    <w:rsid w:val="00A52824"/>
    <w:rsid w:val="00A551F6"/>
    <w:rsid w:val="00A60AFA"/>
    <w:rsid w:val="00A64343"/>
    <w:rsid w:val="00A67419"/>
    <w:rsid w:val="00A70CEA"/>
    <w:rsid w:val="00A82BCC"/>
    <w:rsid w:val="00A84252"/>
    <w:rsid w:val="00A9077C"/>
    <w:rsid w:val="00AA00F5"/>
    <w:rsid w:val="00AA0A0C"/>
    <w:rsid w:val="00AA10D6"/>
    <w:rsid w:val="00AA3946"/>
    <w:rsid w:val="00AB1D69"/>
    <w:rsid w:val="00AB251A"/>
    <w:rsid w:val="00AB30FA"/>
    <w:rsid w:val="00AB3B7E"/>
    <w:rsid w:val="00AB7525"/>
    <w:rsid w:val="00AC204E"/>
    <w:rsid w:val="00AC5BAC"/>
    <w:rsid w:val="00AD00DF"/>
    <w:rsid w:val="00AD1AC5"/>
    <w:rsid w:val="00AD1D16"/>
    <w:rsid w:val="00AD26DC"/>
    <w:rsid w:val="00AD3CBA"/>
    <w:rsid w:val="00AD516D"/>
    <w:rsid w:val="00AD523F"/>
    <w:rsid w:val="00AD7139"/>
    <w:rsid w:val="00AE3E33"/>
    <w:rsid w:val="00AE5C0E"/>
    <w:rsid w:val="00AF372F"/>
    <w:rsid w:val="00AF508E"/>
    <w:rsid w:val="00AF6D8E"/>
    <w:rsid w:val="00B01D04"/>
    <w:rsid w:val="00B038E6"/>
    <w:rsid w:val="00B05025"/>
    <w:rsid w:val="00B05C76"/>
    <w:rsid w:val="00B131CB"/>
    <w:rsid w:val="00B13667"/>
    <w:rsid w:val="00B14AF8"/>
    <w:rsid w:val="00B16E8C"/>
    <w:rsid w:val="00B178EA"/>
    <w:rsid w:val="00B22CDE"/>
    <w:rsid w:val="00B23FD8"/>
    <w:rsid w:val="00B26822"/>
    <w:rsid w:val="00B316EE"/>
    <w:rsid w:val="00B34CCA"/>
    <w:rsid w:val="00B40886"/>
    <w:rsid w:val="00B418F3"/>
    <w:rsid w:val="00B51662"/>
    <w:rsid w:val="00B51FE7"/>
    <w:rsid w:val="00B55029"/>
    <w:rsid w:val="00B63747"/>
    <w:rsid w:val="00B65D2E"/>
    <w:rsid w:val="00B678E6"/>
    <w:rsid w:val="00B7482B"/>
    <w:rsid w:val="00B74CFF"/>
    <w:rsid w:val="00B74E92"/>
    <w:rsid w:val="00B83860"/>
    <w:rsid w:val="00B84C49"/>
    <w:rsid w:val="00B86695"/>
    <w:rsid w:val="00B87110"/>
    <w:rsid w:val="00B94585"/>
    <w:rsid w:val="00B953D3"/>
    <w:rsid w:val="00B95C2F"/>
    <w:rsid w:val="00BA0431"/>
    <w:rsid w:val="00BA0DED"/>
    <w:rsid w:val="00BA2E28"/>
    <w:rsid w:val="00BA61F8"/>
    <w:rsid w:val="00BB14A8"/>
    <w:rsid w:val="00BC0CF6"/>
    <w:rsid w:val="00BC61E2"/>
    <w:rsid w:val="00BC6500"/>
    <w:rsid w:val="00BC6FFF"/>
    <w:rsid w:val="00BC7AF7"/>
    <w:rsid w:val="00BD1D04"/>
    <w:rsid w:val="00BD22D5"/>
    <w:rsid w:val="00BE42DE"/>
    <w:rsid w:val="00BE4FA7"/>
    <w:rsid w:val="00BF17A7"/>
    <w:rsid w:val="00BF2C04"/>
    <w:rsid w:val="00BF349E"/>
    <w:rsid w:val="00BF7198"/>
    <w:rsid w:val="00BF7F29"/>
    <w:rsid w:val="00C03988"/>
    <w:rsid w:val="00C04668"/>
    <w:rsid w:val="00C0586F"/>
    <w:rsid w:val="00C05D57"/>
    <w:rsid w:val="00C104B2"/>
    <w:rsid w:val="00C1151A"/>
    <w:rsid w:val="00C11B0F"/>
    <w:rsid w:val="00C13A02"/>
    <w:rsid w:val="00C15212"/>
    <w:rsid w:val="00C17951"/>
    <w:rsid w:val="00C210FF"/>
    <w:rsid w:val="00C230AF"/>
    <w:rsid w:val="00C24852"/>
    <w:rsid w:val="00C25331"/>
    <w:rsid w:val="00C25E66"/>
    <w:rsid w:val="00C364EB"/>
    <w:rsid w:val="00C37A34"/>
    <w:rsid w:val="00C37E5D"/>
    <w:rsid w:val="00C40246"/>
    <w:rsid w:val="00C4227A"/>
    <w:rsid w:val="00C42435"/>
    <w:rsid w:val="00C42E79"/>
    <w:rsid w:val="00C43D6E"/>
    <w:rsid w:val="00C46121"/>
    <w:rsid w:val="00C475D8"/>
    <w:rsid w:val="00C54FCE"/>
    <w:rsid w:val="00C55150"/>
    <w:rsid w:val="00C579FB"/>
    <w:rsid w:val="00C61FE0"/>
    <w:rsid w:val="00C634F5"/>
    <w:rsid w:val="00C64CFD"/>
    <w:rsid w:val="00C67D45"/>
    <w:rsid w:val="00C734EA"/>
    <w:rsid w:val="00C73A30"/>
    <w:rsid w:val="00C73BFF"/>
    <w:rsid w:val="00C74EBC"/>
    <w:rsid w:val="00C776C5"/>
    <w:rsid w:val="00C86B34"/>
    <w:rsid w:val="00C86C9B"/>
    <w:rsid w:val="00C87D95"/>
    <w:rsid w:val="00C9305E"/>
    <w:rsid w:val="00C93675"/>
    <w:rsid w:val="00C94059"/>
    <w:rsid w:val="00C974B3"/>
    <w:rsid w:val="00CA27B0"/>
    <w:rsid w:val="00CA2C74"/>
    <w:rsid w:val="00CA3ADD"/>
    <w:rsid w:val="00CA45C3"/>
    <w:rsid w:val="00CA5311"/>
    <w:rsid w:val="00CB406E"/>
    <w:rsid w:val="00CB5635"/>
    <w:rsid w:val="00CB6F27"/>
    <w:rsid w:val="00CB783D"/>
    <w:rsid w:val="00CC0E08"/>
    <w:rsid w:val="00CC289B"/>
    <w:rsid w:val="00CC6779"/>
    <w:rsid w:val="00CC678D"/>
    <w:rsid w:val="00CC78A2"/>
    <w:rsid w:val="00CD27BA"/>
    <w:rsid w:val="00CD4A13"/>
    <w:rsid w:val="00CD4DDC"/>
    <w:rsid w:val="00CE5846"/>
    <w:rsid w:val="00CE7C9A"/>
    <w:rsid w:val="00CF0C80"/>
    <w:rsid w:val="00CF118E"/>
    <w:rsid w:val="00CF1E63"/>
    <w:rsid w:val="00CF7AF0"/>
    <w:rsid w:val="00D04840"/>
    <w:rsid w:val="00D05A7C"/>
    <w:rsid w:val="00D10011"/>
    <w:rsid w:val="00D11DCE"/>
    <w:rsid w:val="00D13B38"/>
    <w:rsid w:val="00D13F4B"/>
    <w:rsid w:val="00D177A8"/>
    <w:rsid w:val="00D17C08"/>
    <w:rsid w:val="00D231DD"/>
    <w:rsid w:val="00D235CE"/>
    <w:rsid w:val="00D30E63"/>
    <w:rsid w:val="00D36F93"/>
    <w:rsid w:val="00D37B9A"/>
    <w:rsid w:val="00D41C7C"/>
    <w:rsid w:val="00D42460"/>
    <w:rsid w:val="00D4254D"/>
    <w:rsid w:val="00D50441"/>
    <w:rsid w:val="00D522D3"/>
    <w:rsid w:val="00D6012C"/>
    <w:rsid w:val="00D612E3"/>
    <w:rsid w:val="00D63851"/>
    <w:rsid w:val="00D640BE"/>
    <w:rsid w:val="00D74BBE"/>
    <w:rsid w:val="00D83218"/>
    <w:rsid w:val="00D841AD"/>
    <w:rsid w:val="00D875FE"/>
    <w:rsid w:val="00D92FF1"/>
    <w:rsid w:val="00D9381D"/>
    <w:rsid w:val="00D95750"/>
    <w:rsid w:val="00D96509"/>
    <w:rsid w:val="00DA286B"/>
    <w:rsid w:val="00DA410F"/>
    <w:rsid w:val="00DA59FF"/>
    <w:rsid w:val="00DB30C8"/>
    <w:rsid w:val="00DB62BC"/>
    <w:rsid w:val="00DB6753"/>
    <w:rsid w:val="00DC2EA1"/>
    <w:rsid w:val="00DC3E96"/>
    <w:rsid w:val="00DC56F6"/>
    <w:rsid w:val="00DE3C34"/>
    <w:rsid w:val="00DE5E11"/>
    <w:rsid w:val="00DE5FF6"/>
    <w:rsid w:val="00DF45B2"/>
    <w:rsid w:val="00E00149"/>
    <w:rsid w:val="00E012CB"/>
    <w:rsid w:val="00E016E1"/>
    <w:rsid w:val="00E07CD2"/>
    <w:rsid w:val="00E12354"/>
    <w:rsid w:val="00E123F7"/>
    <w:rsid w:val="00E139AD"/>
    <w:rsid w:val="00E1585B"/>
    <w:rsid w:val="00E2030C"/>
    <w:rsid w:val="00E21446"/>
    <w:rsid w:val="00E22F6A"/>
    <w:rsid w:val="00E25A58"/>
    <w:rsid w:val="00E33977"/>
    <w:rsid w:val="00E35B61"/>
    <w:rsid w:val="00E44668"/>
    <w:rsid w:val="00E449CF"/>
    <w:rsid w:val="00E45B3A"/>
    <w:rsid w:val="00E53B02"/>
    <w:rsid w:val="00E5789F"/>
    <w:rsid w:val="00E6004E"/>
    <w:rsid w:val="00E6068A"/>
    <w:rsid w:val="00E60E5A"/>
    <w:rsid w:val="00E61CDD"/>
    <w:rsid w:val="00E64E98"/>
    <w:rsid w:val="00E70043"/>
    <w:rsid w:val="00E71330"/>
    <w:rsid w:val="00E7518C"/>
    <w:rsid w:val="00E75451"/>
    <w:rsid w:val="00E807C2"/>
    <w:rsid w:val="00E80BCE"/>
    <w:rsid w:val="00E832A1"/>
    <w:rsid w:val="00E864F4"/>
    <w:rsid w:val="00E936C8"/>
    <w:rsid w:val="00E95C5B"/>
    <w:rsid w:val="00E9751E"/>
    <w:rsid w:val="00EA6BA4"/>
    <w:rsid w:val="00EB048A"/>
    <w:rsid w:val="00EB2A41"/>
    <w:rsid w:val="00EB503C"/>
    <w:rsid w:val="00EC1CC4"/>
    <w:rsid w:val="00EC37A3"/>
    <w:rsid w:val="00EC5131"/>
    <w:rsid w:val="00EC63BD"/>
    <w:rsid w:val="00EC7E2B"/>
    <w:rsid w:val="00EE5878"/>
    <w:rsid w:val="00EE5B0A"/>
    <w:rsid w:val="00EE65F3"/>
    <w:rsid w:val="00EE7CE7"/>
    <w:rsid w:val="00EE7E2B"/>
    <w:rsid w:val="00EF2BEC"/>
    <w:rsid w:val="00EF452B"/>
    <w:rsid w:val="00EF4899"/>
    <w:rsid w:val="00F00EDA"/>
    <w:rsid w:val="00F028EB"/>
    <w:rsid w:val="00F04B97"/>
    <w:rsid w:val="00F05470"/>
    <w:rsid w:val="00F06FB4"/>
    <w:rsid w:val="00F21535"/>
    <w:rsid w:val="00F27112"/>
    <w:rsid w:val="00F316D6"/>
    <w:rsid w:val="00F3268D"/>
    <w:rsid w:val="00F344A2"/>
    <w:rsid w:val="00F35EEC"/>
    <w:rsid w:val="00F36DA9"/>
    <w:rsid w:val="00F42AFA"/>
    <w:rsid w:val="00F4376C"/>
    <w:rsid w:val="00F45501"/>
    <w:rsid w:val="00F50D55"/>
    <w:rsid w:val="00F51D43"/>
    <w:rsid w:val="00F5226F"/>
    <w:rsid w:val="00F5266F"/>
    <w:rsid w:val="00F556E0"/>
    <w:rsid w:val="00F55D44"/>
    <w:rsid w:val="00F60846"/>
    <w:rsid w:val="00F613D0"/>
    <w:rsid w:val="00F632A4"/>
    <w:rsid w:val="00F665FB"/>
    <w:rsid w:val="00F701C8"/>
    <w:rsid w:val="00F73F36"/>
    <w:rsid w:val="00F74C97"/>
    <w:rsid w:val="00F7691A"/>
    <w:rsid w:val="00F803BC"/>
    <w:rsid w:val="00F816D2"/>
    <w:rsid w:val="00F82CD4"/>
    <w:rsid w:val="00F8503F"/>
    <w:rsid w:val="00F95558"/>
    <w:rsid w:val="00F96EAB"/>
    <w:rsid w:val="00FA1E89"/>
    <w:rsid w:val="00FA402F"/>
    <w:rsid w:val="00FA75E3"/>
    <w:rsid w:val="00FB0C86"/>
    <w:rsid w:val="00FB7052"/>
    <w:rsid w:val="00FC4DD7"/>
    <w:rsid w:val="00FD2C3B"/>
    <w:rsid w:val="00FE353A"/>
    <w:rsid w:val="00FE407C"/>
    <w:rsid w:val="00FE4B90"/>
    <w:rsid w:val="00FF0711"/>
    <w:rsid w:val="00FF1108"/>
    <w:rsid w:val="00FF34E8"/>
    <w:rsid w:val="00FF6437"/>
    <w:rsid w:val="010E7444"/>
    <w:rsid w:val="013BBB1A"/>
    <w:rsid w:val="0152BC64"/>
    <w:rsid w:val="030D4B61"/>
    <w:rsid w:val="035F59DA"/>
    <w:rsid w:val="0464AFB1"/>
    <w:rsid w:val="086DDC28"/>
    <w:rsid w:val="08F43D36"/>
    <w:rsid w:val="09BF1D7A"/>
    <w:rsid w:val="11991FA3"/>
    <w:rsid w:val="13B9D3A6"/>
    <w:rsid w:val="1602A9A3"/>
    <w:rsid w:val="180E600C"/>
    <w:rsid w:val="1E6337CD"/>
    <w:rsid w:val="1E7C1771"/>
    <w:rsid w:val="209D4EDC"/>
    <w:rsid w:val="20CD85B1"/>
    <w:rsid w:val="20DC1E77"/>
    <w:rsid w:val="2236F3F2"/>
    <w:rsid w:val="2289DE03"/>
    <w:rsid w:val="2425AE64"/>
    <w:rsid w:val="246BAC0A"/>
    <w:rsid w:val="277EE8CA"/>
    <w:rsid w:val="28F91F87"/>
    <w:rsid w:val="2CA7B7AD"/>
    <w:rsid w:val="2D65DC48"/>
    <w:rsid w:val="2D88289A"/>
    <w:rsid w:val="2F9256FF"/>
    <w:rsid w:val="309D3FA1"/>
    <w:rsid w:val="32746795"/>
    <w:rsid w:val="328A1BEF"/>
    <w:rsid w:val="32D2F39C"/>
    <w:rsid w:val="33691B8A"/>
    <w:rsid w:val="3599D975"/>
    <w:rsid w:val="36258DBB"/>
    <w:rsid w:val="36BA8F52"/>
    <w:rsid w:val="38565FB3"/>
    <w:rsid w:val="3C77D0AE"/>
    <w:rsid w:val="3CC62610"/>
    <w:rsid w:val="3FF7A71B"/>
    <w:rsid w:val="46890DB6"/>
    <w:rsid w:val="48317252"/>
    <w:rsid w:val="48C191E6"/>
    <w:rsid w:val="48FF20B9"/>
    <w:rsid w:val="49BAA85C"/>
    <w:rsid w:val="4BAF3AB2"/>
    <w:rsid w:val="4C112082"/>
    <w:rsid w:val="4CB10819"/>
    <w:rsid w:val="4CF9C628"/>
    <w:rsid w:val="4D7DB644"/>
    <w:rsid w:val="4ED8065B"/>
    <w:rsid w:val="4F4132E5"/>
    <w:rsid w:val="50BD2E61"/>
    <w:rsid w:val="51BF2C3B"/>
    <w:rsid w:val="51CCD0A5"/>
    <w:rsid w:val="54952BCC"/>
    <w:rsid w:val="5593C6B2"/>
    <w:rsid w:val="5674B983"/>
    <w:rsid w:val="570F7154"/>
    <w:rsid w:val="58E4B90E"/>
    <w:rsid w:val="5A19A9B2"/>
    <w:rsid w:val="5D114BB3"/>
    <w:rsid w:val="5E4ED38B"/>
    <w:rsid w:val="5ED85BC7"/>
    <w:rsid w:val="5FC85E55"/>
    <w:rsid w:val="60742C28"/>
    <w:rsid w:val="618D0AAA"/>
    <w:rsid w:val="6288AF0A"/>
    <w:rsid w:val="6514DE4D"/>
    <w:rsid w:val="65479D4B"/>
    <w:rsid w:val="65A6D979"/>
    <w:rsid w:val="672ECED2"/>
    <w:rsid w:val="67D7309F"/>
    <w:rsid w:val="69BE137A"/>
    <w:rsid w:val="6A450462"/>
    <w:rsid w:val="6D7F7ADC"/>
    <w:rsid w:val="6E216CF3"/>
    <w:rsid w:val="6FB7994E"/>
    <w:rsid w:val="6FD2F752"/>
    <w:rsid w:val="7164EA88"/>
    <w:rsid w:val="71EB73CF"/>
    <w:rsid w:val="7391CC04"/>
    <w:rsid w:val="740E3E08"/>
    <w:rsid w:val="743C92D7"/>
    <w:rsid w:val="7597E7D9"/>
    <w:rsid w:val="77054579"/>
    <w:rsid w:val="792232FF"/>
    <w:rsid w:val="7D32F766"/>
    <w:rsid w:val="7D8FE7C2"/>
    <w:rsid w:val="7ECEC7C7"/>
    <w:rsid w:val="7F6CA77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link w:val="HeaderChar"/>
    <w:uiPriority w:val="99"/>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772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556DCA"/>
    <w:rPr>
      <w:color w:val="808080"/>
    </w:rPr>
  </w:style>
  <w:style w:type="character" w:customStyle="1" w:styleId="FootnoteTextChar">
    <w:name w:val="Footnote Text Char"/>
    <w:basedOn w:val="DefaultParagraphFont"/>
    <w:link w:val="FootnoteText"/>
    <w:semiHidden/>
    <w:rsid w:val="00F04B97"/>
    <w:rPr>
      <w:lang w:eastAsia="zh-CN"/>
    </w:rPr>
  </w:style>
  <w:style w:type="paragraph" w:customStyle="1" w:styleId="Text2">
    <w:name w:val="Text 2"/>
    <w:basedOn w:val="Normal"/>
    <w:link w:val="Text2Char1"/>
    <w:qFormat/>
    <w:rsid w:val="00FA1E89"/>
    <w:pPr>
      <w:tabs>
        <w:tab w:val="left" w:pos="2160"/>
      </w:tabs>
      <w:spacing w:before="100" w:beforeAutospacing="1" w:after="100" w:afterAutospacing="1"/>
      <w:ind w:left="1077"/>
      <w:jc w:val="both"/>
    </w:pPr>
  </w:style>
  <w:style w:type="character" w:customStyle="1" w:styleId="Text2Char1">
    <w:name w:val="Text 2 Char1"/>
    <w:link w:val="Text2"/>
    <w:rsid w:val="00FA1E89"/>
    <w:rPr>
      <w:sz w:val="24"/>
      <w:szCs w:val="24"/>
    </w:rPr>
  </w:style>
  <w:style w:type="character" w:customStyle="1" w:styleId="HeaderChar">
    <w:name w:val="Header Char"/>
    <w:basedOn w:val="DefaultParagraphFont"/>
    <w:link w:val="Header"/>
    <w:uiPriority w:val="99"/>
    <w:rsid w:val="001D72E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456485290">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 w:id="660890298">
      <w:bodyDiv w:val="1"/>
      <w:marLeft w:val="0"/>
      <w:marRight w:val="0"/>
      <w:marTop w:val="0"/>
      <w:marBottom w:val="0"/>
      <w:divBdr>
        <w:top w:val="none" w:sz="0" w:space="0" w:color="auto"/>
        <w:left w:val="none" w:sz="0" w:space="0" w:color="auto"/>
        <w:bottom w:val="none" w:sz="0" w:space="0" w:color="auto"/>
        <w:right w:val="none" w:sz="0" w:space="0" w:color="auto"/>
      </w:divBdr>
    </w:div>
    <w:div w:id="858660923">
      <w:bodyDiv w:val="1"/>
      <w:marLeft w:val="0"/>
      <w:marRight w:val="0"/>
      <w:marTop w:val="0"/>
      <w:marBottom w:val="0"/>
      <w:divBdr>
        <w:top w:val="none" w:sz="0" w:space="0" w:color="auto"/>
        <w:left w:val="none" w:sz="0" w:space="0" w:color="auto"/>
        <w:bottom w:val="none" w:sz="0" w:space="0" w:color="auto"/>
        <w:right w:val="none" w:sz="0" w:space="0" w:color="auto"/>
      </w:divBdr>
    </w:div>
    <w:div w:id="1064140286">
      <w:bodyDiv w:val="1"/>
      <w:marLeft w:val="0"/>
      <w:marRight w:val="0"/>
      <w:marTop w:val="0"/>
      <w:marBottom w:val="0"/>
      <w:divBdr>
        <w:top w:val="none" w:sz="0" w:space="0" w:color="auto"/>
        <w:left w:val="none" w:sz="0" w:space="0" w:color="auto"/>
        <w:bottom w:val="none" w:sz="0" w:space="0" w:color="auto"/>
        <w:right w:val="none" w:sz="0" w:space="0" w:color="auto"/>
      </w:divBdr>
    </w:div>
    <w:div w:id="1293512552">
      <w:bodyDiv w:val="1"/>
      <w:marLeft w:val="0"/>
      <w:marRight w:val="0"/>
      <w:marTop w:val="0"/>
      <w:marBottom w:val="0"/>
      <w:divBdr>
        <w:top w:val="none" w:sz="0" w:space="0" w:color="auto"/>
        <w:left w:val="none" w:sz="0" w:space="0" w:color="auto"/>
        <w:bottom w:val="none" w:sz="0" w:space="0" w:color="auto"/>
        <w:right w:val="none" w:sz="0" w:space="0" w:color="auto"/>
      </w:divBdr>
    </w:div>
    <w:div w:id="1406877449">
      <w:bodyDiv w:val="1"/>
      <w:marLeft w:val="0"/>
      <w:marRight w:val="0"/>
      <w:marTop w:val="0"/>
      <w:marBottom w:val="0"/>
      <w:divBdr>
        <w:top w:val="none" w:sz="0" w:space="0" w:color="auto"/>
        <w:left w:val="none" w:sz="0" w:space="0" w:color="auto"/>
        <w:bottom w:val="none" w:sz="0" w:space="0" w:color="auto"/>
        <w:right w:val="none" w:sz="0" w:space="0" w:color="auto"/>
      </w:divBdr>
    </w:div>
    <w:div w:id="1446657658">
      <w:bodyDiv w:val="1"/>
      <w:marLeft w:val="0"/>
      <w:marRight w:val="0"/>
      <w:marTop w:val="0"/>
      <w:marBottom w:val="0"/>
      <w:divBdr>
        <w:top w:val="none" w:sz="0" w:space="0" w:color="auto"/>
        <w:left w:val="none" w:sz="0" w:space="0" w:color="auto"/>
        <w:bottom w:val="none" w:sz="0" w:space="0" w:color="auto"/>
        <w:right w:val="none" w:sz="0" w:space="0" w:color="auto"/>
      </w:divBdr>
    </w:div>
    <w:div w:id="211192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ignature.ec.europa.eu/efda/tl-browse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cefdigital/DSS/webapp-demo/validati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326290-4D62-4E0F-9A37-0361B4115CEC}">
  <ds:schemaRefs>
    <ds:schemaRef ds:uri="http://schemas.openxmlformats.org/officeDocument/2006/bibliography"/>
  </ds:schemaRefs>
</ds:datastoreItem>
</file>

<file path=customXml/itemProps2.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D16BA42E-3E82-4CF8-88E8-B12277CA57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78E283-07B6-4677-B0CA-86BCC92994C6}">
  <ds:schemaRefs>
    <ds:schemaRef ds:uri="http://schemas.microsoft.com/office/infopath/2007/PartnerControls"/>
    <ds:schemaRef ds:uri="ae84e969-150c-451c-a1c7-14077f2cb4fa"/>
    <ds:schemaRef ds:uri="http://schemas.microsoft.com/office/2006/metadata/properties"/>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3117</Words>
  <Characters>17771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20847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subject/>
  <dc:creator>JanSaloni</dc:creator>
  <cp:keywords/>
  <dc:description/>
  <cp:lastModifiedBy>Sotirios Daniil</cp:lastModifiedBy>
  <cp:revision>11</cp:revision>
  <cp:lastPrinted>2018-07-23T14:42:00Z</cp:lastPrinted>
  <dcterms:created xsi:type="dcterms:W3CDTF">2024-07-17T08:29:00Z</dcterms:created>
  <dcterms:modified xsi:type="dcterms:W3CDTF">2025-02-05T21:23:00Z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0x0101004D152055335E1748BEFF2A5D03F59536</vt:lpwstr>
  </property>
  <property fmtid="{D5CDD505-2E9C-101B-9397-08002B2CF9AE}" pid="4" name="_dlc_DocIdItemGuid">
    <vt:lpwstr>6b9512d5-527b-4647-b14e-5fb075866ffa</vt:lpwstr>
  </property>
  <property fmtid="{D5CDD505-2E9C-101B-9397-08002B2CF9AE}" pid="5" name="MSIP_Label_6bd9ddd1-4d20-43f6-abfa-fc3c07406f94_Enabled">
    <vt:lpwstr>true</vt:lpwstr>
  </property>
  <property fmtid="{D5CDD505-2E9C-101B-9397-08002B2CF9AE}" pid="6" name="MSIP_Label_6bd9ddd1-4d20-43f6-abfa-fc3c07406f94_SetDate">
    <vt:lpwstr>2022-01-27T20:45:54Z</vt:lpwstr>
  </property>
  <property fmtid="{D5CDD505-2E9C-101B-9397-08002B2CF9AE}" pid="7" name="MSIP_Label_6bd9ddd1-4d20-43f6-abfa-fc3c07406f94_Method">
    <vt:lpwstr>Privileged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63e04f9b-613e-49a6-b881-46030ecf5e2a</vt:lpwstr>
  </property>
  <property fmtid="{D5CDD505-2E9C-101B-9397-08002B2CF9AE}" pid="11" name="MSIP_Label_6bd9ddd1-4d20-43f6-abfa-fc3c07406f94_ContentBits">
    <vt:lpwstr>0</vt:lpwstr>
  </property>
  <property fmtid="{D5CDD505-2E9C-101B-9397-08002B2CF9AE}" pid="12" name="IsMyDocuments">
    <vt:bool>true</vt:bool>
  </property>
</Properties>
</file>